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8096AD" w14:textId="509C16CD" w:rsidR="00A53A86" w:rsidRDefault="003404CE">
      <w:bookmarkStart w:id="0" w:name="_GoBack"/>
      <w:bookmarkEnd w:id="0"/>
      <w:r w:rsidRPr="00A53A8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3C5E25" wp14:editId="3EF457AB">
                <wp:simplePos x="0" y="0"/>
                <wp:positionH relativeFrom="column">
                  <wp:posOffset>-56515</wp:posOffset>
                </wp:positionH>
                <wp:positionV relativeFrom="paragraph">
                  <wp:posOffset>0</wp:posOffset>
                </wp:positionV>
                <wp:extent cx="8520430" cy="1028700"/>
                <wp:effectExtent l="0" t="0" r="0" b="0"/>
                <wp:wrapSquare wrapText="bothSides"/>
                <wp:docPr id="4" name="Shape 56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Grp="1"/>
                      </wps:cNvSpPr>
                      <wps:spPr>
                        <a:xfrm>
                          <a:off x="0" y="0"/>
                          <a:ext cx="852043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14F7D19" w14:textId="77777777" w:rsidR="00A53A86" w:rsidRPr="00A53A86" w:rsidRDefault="00A53A86" w:rsidP="00A53A86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eastAsia="Arial" w:hAnsi="Arial" w:cs="Arial"/>
                                <w:b/>
                                <w:color w:val="000000" w:themeColor="dark1"/>
                                <w:sz w:val="48"/>
                                <w:szCs w:val="48"/>
                                <w:lang w:val="en"/>
                              </w:rPr>
                            </w:pPr>
                            <w:r w:rsidRPr="00A53A86">
                              <w:rPr>
                                <w:rFonts w:ascii="Arial" w:eastAsia="Arial" w:hAnsi="Arial" w:cs="Arial"/>
                                <w:b/>
                                <w:color w:val="000000" w:themeColor="dark1"/>
                                <w:sz w:val="48"/>
                                <w:szCs w:val="48"/>
                                <w:lang w:val="en"/>
                              </w:rPr>
                              <w:t xml:space="preserve">Mobile Strategy </w:t>
                            </w:r>
                            <w:r w:rsidR="00F62783">
                              <w:rPr>
                                <w:rFonts w:ascii="Arial" w:eastAsia="Arial" w:hAnsi="Arial" w:cs="Arial"/>
                                <w:b/>
                                <w:color w:val="000000" w:themeColor="dark1"/>
                                <w:sz w:val="48"/>
                                <w:szCs w:val="48"/>
                                <w:lang w:val="en"/>
                              </w:rPr>
                              <w:t>Template</w:t>
                            </w:r>
                          </w:p>
                          <w:p w14:paraId="7C45C5ED" w14:textId="3ED422E6" w:rsidR="00B65983" w:rsidRPr="00B65983" w:rsidRDefault="00A53A86" w:rsidP="00B6598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B65983">
                              <w:rPr>
                                <w:rFonts w:ascii="Arial" w:eastAsia="Arial" w:hAnsi="Arial" w:cs="Arial"/>
                                <w:color w:val="000000" w:themeColor="dark1"/>
                                <w:lang w:val="en"/>
                              </w:rPr>
                              <w:t>Map tactics to your primary audience segment(s).</w:t>
                            </w:r>
                            <w:r w:rsidR="00B65983" w:rsidRPr="00B65983">
                              <w:rPr>
                                <w:rFonts w:ascii="Arial" w:eastAsia="Arial" w:hAnsi="Arial" w:cs="Arial"/>
                                <w:color w:val="000000" w:themeColor="dark1"/>
                                <w:lang w:val="en"/>
                              </w:rPr>
                              <w:t xml:space="preserve"> </w:t>
                            </w:r>
                            <w:r w:rsidR="00B65983" w:rsidRPr="00B65983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lang w:val="en"/>
                              </w:rPr>
                              <w:t>Adjust the width of the tactics depending on which segment it covers</w:t>
                            </w:r>
                            <w:r w:rsidR="00B65983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lang w:val="en"/>
                              </w:rPr>
                              <w:t>.</w:t>
                            </w:r>
                            <w:ins w:id="1" w:author="Debbie" w:date="2016-08-09T09:02:00Z">
                              <w:r w:rsidR="003404CE">
                                <w:rPr>
                                  <w:rFonts w:ascii="Arial" w:eastAsia="Arial" w:hAnsi="Arial" w:cs="Arial"/>
                                  <w:color w:val="000000" w:themeColor="dark1"/>
                                  <w:lang w:val="en"/>
                                </w:rPr>
                                <w:t xml:space="preserve"> </w:t>
                              </w:r>
                            </w:ins>
                          </w:p>
                          <w:p w14:paraId="517EFB67" w14:textId="571FDBF2" w:rsidR="00A53A86" w:rsidRPr="006E0035" w:rsidRDefault="00A53A86" w:rsidP="00A53A86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6E0035">
                              <w:rPr>
                                <w:rFonts w:ascii="Arial" w:eastAsia="Arial" w:hAnsi="Arial" w:cs="Arial"/>
                                <w:color w:val="000000" w:themeColor="dark1"/>
                                <w:sz w:val="28"/>
                                <w:szCs w:val="28"/>
                                <w:lang w:val="en"/>
                              </w:rPr>
                              <w:t xml:space="preserve"> See sample below.</w:t>
                            </w:r>
                          </w:p>
                        </w:txbxContent>
                      </wps:txbx>
                      <wps:bodyPr lIns="91425" tIns="91425" rIns="91425" bIns="91425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Shape 56" o:spid="_x0000_s1026" type="#_x0000_t202" style="position:absolute;margin-left:-4.4pt;margin-top:0;width:670.9pt;height:81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" filled="f" stroked="f">
                <v:path arrowok="t"/>
                <o:lock v:ext="edit" grouping="t"/>
                <v:textbox inset="91425emu,91425emu,91425emu,91425emu">
                  <w:txbxContent>
                    <w:p w14:paraId="314F7D19" w14:textId="77777777" w:rsidR="00A53A86" w:rsidRPr="00A53A86" w:rsidRDefault="00A53A86" w:rsidP="00A53A86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eastAsia="Arial" w:hAnsi="Arial" w:cs="Arial"/>
                          <w:b/>
                          <w:color w:val="000000" w:themeColor="dark1"/>
                          <w:sz w:val="48"/>
                          <w:szCs w:val="48"/>
                          <w:lang w:val="en"/>
                        </w:rPr>
                      </w:pPr>
                      <w:r w:rsidRPr="00A53A86">
                        <w:rPr>
                          <w:rFonts w:ascii="Arial" w:eastAsia="Arial" w:hAnsi="Arial" w:cs="Arial"/>
                          <w:b/>
                          <w:color w:val="000000" w:themeColor="dark1"/>
                          <w:sz w:val="48"/>
                          <w:szCs w:val="48"/>
                          <w:lang w:val="en"/>
                        </w:rPr>
                        <w:t xml:space="preserve">Mobile Strategy </w:t>
                      </w:r>
                      <w:r w:rsidR="00F62783">
                        <w:rPr>
                          <w:rFonts w:ascii="Arial" w:eastAsia="Arial" w:hAnsi="Arial" w:cs="Arial"/>
                          <w:b/>
                          <w:color w:val="000000" w:themeColor="dark1"/>
                          <w:sz w:val="48"/>
                          <w:szCs w:val="48"/>
                          <w:lang w:val="en"/>
                        </w:rPr>
                        <w:t>Template</w:t>
                      </w:r>
                    </w:p>
                    <w:p w14:paraId="7C45C5ED" w14:textId="3ED422E6" w:rsidR="00B65983" w:rsidRPr="00B65983" w:rsidRDefault="00A53A86" w:rsidP="00B65983">
                      <w:pPr>
                        <w:pStyle w:val="NormalWeb"/>
                        <w:spacing w:before="0" w:beforeAutospacing="0" w:after="0" w:afterAutospacing="0"/>
                      </w:pPr>
                      <w:r w:rsidRPr="00B65983">
                        <w:rPr>
                          <w:rFonts w:ascii="Arial" w:eastAsia="Arial" w:hAnsi="Arial" w:cs="Arial"/>
                          <w:color w:val="000000" w:themeColor="dark1"/>
                          <w:lang w:val="en"/>
                        </w:rPr>
                        <w:t>Map tactics to your primary audience segment(s).</w:t>
                      </w:r>
                      <w:r w:rsidR="00B65983" w:rsidRPr="00B65983">
                        <w:rPr>
                          <w:rFonts w:ascii="Arial" w:eastAsia="Arial" w:hAnsi="Arial" w:cs="Arial"/>
                          <w:color w:val="000000" w:themeColor="dark1"/>
                          <w:lang w:val="en"/>
                        </w:rPr>
                        <w:t xml:space="preserve"> </w:t>
                      </w:r>
                      <w:r w:rsidR="00B65983" w:rsidRPr="00B65983">
                        <w:rPr>
                          <w:rFonts w:ascii="Arial" w:eastAsia="Arial" w:hAnsi="Arial" w:cs="Arial"/>
                          <w:bCs/>
                          <w:color w:val="000000"/>
                          <w:lang w:val="en"/>
                        </w:rPr>
                        <w:t>Adjust the width of the tactics depending on which segment it covers</w:t>
                      </w:r>
                      <w:r w:rsidR="00B65983">
                        <w:rPr>
                          <w:rFonts w:ascii="Arial" w:eastAsia="Arial" w:hAnsi="Arial" w:cs="Arial"/>
                          <w:bCs/>
                          <w:color w:val="000000"/>
                          <w:lang w:val="en"/>
                        </w:rPr>
                        <w:t>.</w:t>
                      </w:r>
                      <w:ins w:id="2" w:author="Debbie" w:date="2016-08-09T09:02:00Z">
                        <w:r w:rsidR="003404CE">
                          <w:rPr>
                            <w:rFonts w:ascii="Arial" w:eastAsia="Arial" w:hAnsi="Arial" w:cs="Arial"/>
                            <w:color w:val="000000" w:themeColor="dark1"/>
                            <w:lang w:val="en"/>
                          </w:rPr>
                          <w:t xml:space="preserve"> </w:t>
                        </w:r>
                      </w:ins>
                    </w:p>
                    <w:p w14:paraId="517EFB67" w14:textId="571FDBF2" w:rsidR="00A53A86" w:rsidRPr="006E0035" w:rsidRDefault="00A53A86" w:rsidP="00A53A86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6E0035">
                        <w:rPr>
                          <w:rFonts w:ascii="Arial" w:eastAsia="Arial" w:hAnsi="Arial" w:cs="Arial"/>
                          <w:color w:val="000000" w:themeColor="dark1"/>
                          <w:sz w:val="28"/>
                          <w:szCs w:val="28"/>
                          <w:lang w:val="en"/>
                        </w:rPr>
                        <w:t xml:space="preserve"> See sample below.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53A86" w:rsidRPr="00A53A8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F51181" wp14:editId="6AAD417A">
                <wp:simplePos x="0" y="0"/>
                <wp:positionH relativeFrom="column">
                  <wp:posOffset>474345</wp:posOffset>
                </wp:positionH>
                <wp:positionV relativeFrom="paragraph">
                  <wp:posOffset>1981200</wp:posOffset>
                </wp:positionV>
                <wp:extent cx="7517765" cy="374015"/>
                <wp:effectExtent l="0" t="0" r="26035" b="32385"/>
                <wp:wrapThrough wrapText="bothSides">
                  <wp:wrapPolygon edited="0">
                    <wp:start x="0" y="0"/>
                    <wp:lineTo x="0" y="22003"/>
                    <wp:lineTo x="21602" y="22003"/>
                    <wp:lineTo x="21602" y="0"/>
                    <wp:lineTo x="0" y="0"/>
                  </wp:wrapPolygon>
                </wp:wrapThrough>
                <wp:docPr id="3" name="Shap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7765" cy="3740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1"/>
                        </a:solidFill>
                        <a:ln w="9525" cap="flat" cmpd="sng">
                          <a:solidFill>
                            <a:schemeClr val="dk2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81E4EAF" w14:textId="77777777" w:rsidR="00A53A86" w:rsidRPr="00A53A86" w:rsidRDefault="00A53A86" w:rsidP="00A53A8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A53A86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lang w:val="en"/>
                              </w:rPr>
                              <w:t>High-level strategic direction</w:t>
                            </w:r>
                          </w:p>
                        </w:txbxContent>
                      </wps:txbx>
                      <wps:bodyPr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0EF51181" id="Shape 55" o:spid="_x0000_s1026" style="position:absolute;margin-left:37.35pt;margin-top:156pt;width:591.95pt;height:29.4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" fillcolor="#5b9bd5 [3204]" strokecolor="#44546a [3202]">
                <v:textbox inset="91425emu,91425emu,91425emu,91425emu">
                  <w:txbxContent>
                    <w:p w14:paraId="281E4EAF" w14:textId="77777777" w:rsidR="00A53A86" w:rsidRPr="00A53A86" w:rsidRDefault="00A53A86" w:rsidP="00A53A86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A53A86"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lang w:val="en"/>
                        </w:rPr>
                        <w:t>High-level strategic direction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A53A86" w:rsidRPr="00A53A8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285B0A" wp14:editId="6A1A01A5">
                <wp:simplePos x="0" y="0"/>
                <wp:positionH relativeFrom="column">
                  <wp:posOffset>474345</wp:posOffset>
                </wp:positionH>
                <wp:positionV relativeFrom="paragraph">
                  <wp:posOffset>2424430</wp:posOffset>
                </wp:positionV>
                <wp:extent cx="2635250" cy="374015"/>
                <wp:effectExtent l="0" t="0" r="31750" b="32385"/>
                <wp:wrapThrough wrapText="bothSides">
                  <wp:wrapPolygon edited="0">
                    <wp:start x="0" y="0"/>
                    <wp:lineTo x="0" y="22003"/>
                    <wp:lineTo x="21652" y="22003"/>
                    <wp:lineTo x="21652" y="0"/>
                    <wp:lineTo x="0" y="0"/>
                  </wp:wrapPolygon>
                </wp:wrapThrough>
                <wp:docPr id="5" name="Shap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5250" cy="3740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1"/>
                        </a:solidFill>
                        <a:ln w="9525" cap="flat" cmpd="sng">
                          <a:solidFill>
                            <a:schemeClr val="dk2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1CBAA59" w14:textId="77777777" w:rsidR="00A53A86" w:rsidRPr="00A53A86" w:rsidRDefault="00A53A86" w:rsidP="00A53A8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A53A86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n"/>
                              </w:rPr>
                              <w:t>Audience segment</w:t>
                            </w:r>
                          </w:p>
                        </w:txbxContent>
                      </wps:txbx>
                      <wps:bodyPr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Shape 57" o:spid="_x0000_s1028" style="position:absolute;margin-left:37.35pt;margin-top:190.9pt;width:207.5pt;height:29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" fillcolor="#5b9bd5 [3204]" strokecolor="#44546a [3202]">
                <v:textbox inset="91425emu,91425emu,91425emu,91425emu">
                  <w:txbxContent>
                    <w:p w14:paraId="41CBAA59" w14:textId="77777777" w:rsidR="00A53A86" w:rsidRPr="00A53A86" w:rsidRDefault="00A53A86" w:rsidP="00A53A86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2"/>
                          <w:szCs w:val="22"/>
                        </w:rPr>
                      </w:pPr>
                      <w:r w:rsidRPr="00A53A86"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22"/>
                          <w:szCs w:val="22"/>
                          <w:lang w:val="en"/>
                        </w:rPr>
                        <w:t>Audience segment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A53A86" w:rsidRPr="00A53A8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9B584E" wp14:editId="3A611071">
                <wp:simplePos x="0" y="0"/>
                <wp:positionH relativeFrom="column">
                  <wp:posOffset>3262630</wp:posOffset>
                </wp:positionH>
                <wp:positionV relativeFrom="paragraph">
                  <wp:posOffset>2424430</wp:posOffset>
                </wp:positionV>
                <wp:extent cx="2499995" cy="374015"/>
                <wp:effectExtent l="0" t="0" r="14605" b="32385"/>
                <wp:wrapThrough wrapText="bothSides">
                  <wp:wrapPolygon edited="0">
                    <wp:start x="0" y="0"/>
                    <wp:lineTo x="0" y="22003"/>
                    <wp:lineTo x="21507" y="22003"/>
                    <wp:lineTo x="21507" y="0"/>
                    <wp:lineTo x="0" y="0"/>
                  </wp:wrapPolygon>
                </wp:wrapThrough>
                <wp:docPr id="6" name="Shap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9995" cy="3740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1"/>
                        </a:solidFill>
                        <a:ln w="9525" cap="flat" cmpd="sng">
                          <a:solidFill>
                            <a:schemeClr val="dk2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DD1E832" w14:textId="77777777" w:rsidR="00A53A86" w:rsidRPr="00A53A86" w:rsidRDefault="00A53A86" w:rsidP="00A53A8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A53A86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 w:themeColor="dark1"/>
                                <w:sz w:val="22"/>
                                <w:szCs w:val="22"/>
                                <w:lang w:val="en"/>
                              </w:rPr>
                              <w:t>Audience segment</w:t>
                            </w:r>
                          </w:p>
                        </w:txbxContent>
                      </wps:txbx>
                      <wps:bodyPr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199B584E" id="Shape 58" o:spid="_x0000_s1028" style="position:absolute;margin-left:256.9pt;margin-top:190.9pt;width:196.85pt;height:29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" fillcolor="#5b9bd5 [3204]" strokecolor="#44546a [3202]">
                <v:textbox inset="91425emu,91425emu,91425emu,91425emu">
                  <w:txbxContent>
                    <w:p w14:paraId="6DD1E832" w14:textId="77777777" w:rsidR="00A53A86" w:rsidRPr="00A53A86" w:rsidRDefault="00A53A86" w:rsidP="00A53A86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2"/>
                          <w:szCs w:val="22"/>
                        </w:rPr>
                      </w:pPr>
                      <w:r w:rsidRPr="00A53A86">
                        <w:rPr>
                          <w:rFonts w:ascii="Arial" w:eastAsia="Arial" w:hAnsi="Arial" w:cs="Arial"/>
                          <w:b/>
                          <w:bCs/>
                          <w:color w:val="000000" w:themeColor="dark1"/>
                          <w:sz w:val="22"/>
                          <w:szCs w:val="22"/>
                          <w:lang w:val="en"/>
                        </w:rPr>
                        <w:t>Audience segment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A53A86" w:rsidRPr="00A53A8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D65D699" wp14:editId="46E6A6D7">
                <wp:simplePos x="0" y="0"/>
                <wp:positionH relativeFrom="column">
                  <wp:posOffset>5947410</wp:posOffset>
                </wp:positionH>
                <wp:positionV relativeFrom="paragraph">
                  <wp:posOffset>2424430</wp:posOffset>
                </wp:positionV>
                <wp:extent cx="2044700" cy="374015"/>
                <wp:effectExtent l="0" t="0" r="38100" b="32385"/>
                <wp:wrapThrough wrapText="bothSides">
                  <wp:wrapPolygon edited="0">
                    <wp:start x="0" y="0"/>
                    <wp:lineTo x="0" y="22003"/>
                    <wp:lineTo x="21734" y="22003"/>
                    <wp:lineTo x="21734" y="0"/>
                    <wp:lineTo x="0" y="0"/>
                  </wp:wrapPolygon>
                </wp:wrapThrough>
                <wp:docPr id="7" name="Shap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4700" cy="3740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1"/>
                        </a:solidFill>
                        <a:ln w="9525" cap="flat" cmpd="sng">
                          <a:solidFill>
                            <a:schemeClr val="dk2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12688C3" w14:textId="77777777" w:rsidR="00A53A86" w:rsidRPr="00A53A86" w:rsidRDefault="00A53A86" w:rsidP="00A53A8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A53A86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 w:themeColor="dark1"/>
                                <w:sz w:val="22"/>
                                <w:szCs w:val="22"/>
                                <w:lang w:val="en"/>
                              </w:rPr>
                              <w:t>Audience segment</w:t>
                            </w:r>
                          </w:p>
                        </w:txbxContent>
                      </wps:txbx>
                      <wps:bodyPr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7D65D699" id="Shape 59" o:spid="_x0000_s1029" style="position:absolute;margin-left:468.3pt;margin-top:190.9pt;width:161pt;height:29.4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" fillcolor="#5b9bd5 [3204]" strokecolor="#44546a [3202]">
                <v:textbox inset="91425emu,91425emu,91425emu,91425emu">
                  <w:txbxContent>
                    <w:p w14:paraId="612688C3" w14:textId="77777777" w:rsidR="00A53A86" w:rsidRPr="00A53A86" w:rsidRDefault="00A53A86" w:rsidP="00A53A86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2"/>
                          <w:szCs w:val="22"/>
                        </w:rPr>
                      </w:pPr>
                      <w:r w:rsidRPr="00A53A86">
                        <w:rPr>
                          <w:rFonts w:ascii="Arial" w:eastAsia="Arial" w:hAnsi="Arial" w:cs="Arial"/>
                          <w:b/>
                          <w:bCs/>
                          <w:color w:val="000000" w:themeColor="dark1"/>
                          <w:sz w:val="22"/>
                          <w:szCs w:val="22"/>
                          <w:lang w:val="en"/>
                        </w:rPr>
                        <w:t>Audience segment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A53A86" w:rsidRPr="00A53A8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237F05" wp14:editId="39CCB5C3">
                <wp:simplePos x="0" y="0"/>
                <wp:positionH relativeFrom="column">
                  <wp:posOffset>474345</wp:posOffset>
                </wp:positionH>
                <wp:positionV relativeFrom="paragraph">
                  <wp:posOffset>2835910</wp:posOffset>
                </wp:positionV>
                <wp:extent cx="5288280" cy="374015"/>
                <wp:effectExtent l="0" t="0" r="20320" b="32385"/>
                <wp:wrapThrough wrapText="bothSides">
                  <wp:wrapPolygon edited="0">
                    <wp:start x="0" y="0"/>
                    <wp:lineTo x="0" y="22003"/>
                    <wp:lineTo x="21579" y="22003"/>
                    <wp:lineTo x="21579" y="0"/>
                    <wp:lineTo x="0" y="0"/>
                  </wp:wrapPolygon>
                </wp:wrapThrough>
                <wp:docPr id="8" name="Shap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88280" cy="3740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1"/>
                        </a:solidFill>
                        <a:ln w="9525" cap="flat" cmpd="sng">
                          <a:solidFill>
                            <a:schemeClr val="dk2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0AC749D" w14:textId="77777777" w:rsidR="00A53A86" w:rsidRPr="00B65983" w:rsidRDefault="00A53A86" w:rsidP="00A53A8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65983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22"/>
                                <w:szCs w:val="22"/>
                                <w:lang w:val="en"/>
                              </w:rPr>
                              <w:t>Tactic</w:t>
                            </w:r>
                          </w:p>
                        </w:txbxContent>
                      </wps:txbx>
                      <wps:bodyPr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31237F05" id="Shape 60" o:spid="_x0000_s1030" style="position:absolute;margin-left:37.35pt;margin-top:223.3pt;width:416.4pt;height:29.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" fillcolor="#5b9bd5 [3204]" strokecolor="#44546a [3202]">
                <v:textbox inset="91425emu,91425emu,91425emu,91425emu">
                  <w:txbxContent>
                    <w:p w14:paraId="20AC749D" w14:textId="77777777" w:rsidR="00A53A86" w:rsidRPr="00B65983" w:rsidRDefault="00A53A86" w:rsidP="00A53A86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2"/>
                          <w:szCs w:val="22"/>
                        </w:rPr>
                      </w:pPr>
                      <w:r w:rsidRPr="00B65983">
                        <w:rPr>
                          <w:rFonts w:ascii="Arial" w:eastAsia="Arial" w:hAnsi="Arial" w:cs="Arial"/>
                          <w:bCs/>
                          <w:color w:val="000000"/>
                          <w:sz w:val="22"/>
                          <w:szCs w:val="22"/>
                          <w:lang w:val="en"/>
                        </w:rPr>
                        <w:t>Tactic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A53A86" w:rsidRPr="00A53A86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268D220" wp14:editId="7A51D9F5">
                <wp:simplePos x="0" y="0"/>
                <wp:positionH relativeFrom="column">
                  <wp:posOffset>5947410</wp:posOffset>
                </wp:positionH>
                <wp:positionV relativeFrom="paragraph">
                  <wp:posOffset>2835910</wp:posOffset>
                </wp:positionV>
                <wp:extent cx="2044700" cy="374015"/>
                <wp:effectExtent l="0" t="0" r="38100" b="32385"/>
                <wp:wrapThrough wrapText="bothSides">
                  <wp:wrapPolygon edited="0">
                    <wp:start x="0" y="0"/>
                    <wp:lineTo x="0" y="22003"/>
                    <wp:lineTo x="21734" y="22003"/>
                    <wp:lineTo x="21734" y="0"/>
                    <wp:lineTo x="0" y="0"/>
                  </wp:wrapPolygon>
                </wp:wrapThrough>
                <wp:docPr id="9" name="Shap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4700" cy="3740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1"/>
                        </a:solidFill>
                        <a:ln w="9525" cap="flat" cmpd="sng">
                          <a:solidFill>
                            <a:schemeClr val="dk2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1B6C5B5" w14:textId="77777777" w:rsidR="00A53A86" w:rsidRPr="00B65983" w:rsidRDefault="00A53A86" w:rsidP="00A53A8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65983">
                              <w:rPr>
                                <w:rFonts w:ascii="Arial" w:eastAsia="Arial" w:hAnsi="Arial" w:cs="Arial"/>
                                <w:bCs/>
                                <w:color w:val="000000" w:themeColor="dark1"/>
                                <w:sz w:val="22"/>
                                <w:szCs w:val="22"/>
                                <w:lang w:val="en"/>
                              </w:rPr>
                              <w:t>Tactic</w:t>
                            </w:r>
                          </w:p>
                        </w:txbxContent>
                      </wps:txbx>
                      <wps:bodyPr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3268D220" id="Shape 61" o:spid="_x0000_s1031" style="position:absolute;margin-left:468.3pt;margin-top:223.3pt;width:161pt;height:29.4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" fillcolor="#5b9bd5 [3204]" strokecolor="#44546a [3202]">
                <v:textbox inset="91425emu,91425emu,91425emu,91425emu">
                  <w:txbxContent>
                    <w:p w14:paraId="71B6C5B5" w14:textId="77777777" w:rsidR="00A53A86" w:rsidRPr="00B65983" w:rsidRDefault="00A53A86" w:rsidP="00A53A86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2"/>
                          <w:szCs w:val="22"/>
                        </w:rPr>
                      </w:pPr>
                      <w:r w:rsidRPr="00B65983">
                        <w:rPr>
                          <w:rFonts w:ascii="Arial" w:eastAsia="Arial" w:hAnsi="Arial" w:cs="Arial"/>
                          <w:bCs/>
                          <w:color w:val="000000" w:themeColor="dark1"/>
                          <w:sz w:val="22"/>
                          <w:szCs w:val="22"/>
                          <w:lang w:val="en"/>
                        </w:rPr>
                        <w:t>Tactic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A53A86" w:rsidRPr="00A53A8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16CA49" wp14:editId="305B1CB3">
                <wp:simplePos x="0" y="0"/>
                <wp:positionH relativeFrom="column">
                  <wp:posOffset>474345</wp:posOffset>
                </wp:positionH>
                <wp:positionV relativeFrom="paragraph">
                  <wp:posOffset>3246755</wp:posOffset>
                </wp:positionV>
                <wp:extent cx="2635250" cy="374015"/>
                <wp:effectExtent l="0" t="0" r="31750" b="32385"/>
                <wp:wrapThrough wrapText="bothSides">
                  <wp:wrapPolygon edited="0">
                    <wp:start x="0" y="0"/>
                    <wp:lineTo x="0" y="22003"/>
                    <wp:lineTo x="21652" y="22003"/>
                    <wp:lineTo x="21652" y="0"/>
                    <wp:lineTo x="0" y="0"/>
                  </wp:wrapPolygon>
                </wp:wrapThrough>
                <wp:docPr id="10" name="Shap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5250" cy="3740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1"/>
                        </a:solidFill>
                        <a:ln w="9525" cap="flat" cmpd="sng">
                          <a:solidFill>
                            <a:schemeClr val="dk2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262ED0F" w14:textId="77777777" w:rsidR="00A53A86" w:rsidRPr="00B65983" w:rsidRDefault="00A53A86" w:rsidP="00A53A8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65983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22"/>
                                <w:szCs w:val="22"/>
                                <w:lang w:val="en"/>
                              </w:rPr>
                              <w:t>Tactic</w:t>
                            </w:r>
                          </w:p>
                        </w:txbxContent>
                      </wps:txbx>
                      <wps:bodyPr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2716CA49" id="Shape 62" o:spid="_x0000_s1032" style="position:absolute;margin-left:37.35pt;margin-top:255.65pt;width:207.5pt;height:29.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" fillcolor="#5b9bd5 [3204]" strokecolor="#44546a [3202]">
                <v:textbox inset="91425emu,91425emu,91425emu,91425emu">
                  <w:txbxContent>
                    <w:p w14:paraId="1262ED0F" w14:textId="77777777" w:rsidR="00A53A86" w:rsidRPr="00B65983" w:rsidRDefault="00A53A86" w:rsidP="00A53A86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2"/>
                          <w:szCs w:val="22"/>
                        </w:rPr>
                      </w:pPr>
                      <w:r w:rsidRPr="00B65983">
                        <w:rPr>
                          <w:rFonts w:ascii="Arial" w:eastAsia="Arial" w:hAnsi="Arial" w:cs="Arial"/>
                          <w:bCs/>
                          <w:color w:val="000000"/>
                          <w:sz w:val="22"/>
                          <w:szCs w:val="22"/>
                          <w:lang w:val="en"/>
                        </w:rPr>
                        <w:t>Tactic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A53A86" w:rsidRPr="00A53A86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F95FBB0" wp14:editId="27E569C1">
                <wp:simplePos x="0" y="0"/>
                <wp:positionH relativeFrom="column">
                  <wp:posOffset>3262630</wp:posOffset>
                </wp:positionH>
                <wp:positionV relativeFrom="paragraph">
                  <wp:posOffset>3246755</wp:posOffset>
                </wp:positionV>
                <wp:extent cx="4729480" cy="374015"/>
                <wp:effectExtent l="0" t="0" r="20320" b="32385"/>
                <wp:wrapThrough wrapText="bothSides">
                  <wp:wrapPolygon edited="0">
                    <wp:start x="0" y="0"/>
                    <wp:lineTo x="0" y="22003"/>
                    <wp:lineTo x="21577" y="22003"/>
                    <wp:lineTo x="21577" y="0"/>
                    <wp:lineTo x="0" y="0"/>
                  </wp:wrapPolygon>
                </wp:wrapThrough>
                <wp:docPr id="11" name="Shap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29480" cy="3740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1"/>
                        </a:solidFill>
                        <a:ln w="9525" cap="flat" cmpd="sng">
                          <a:solidFill>
                            <a:schemeClr val="dk2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FF720D4" w14:textId="77777777" w:rsidR="00A53A86" w:rsidRPr="00B65983" w:rsidRDefault="00A53A86" w:rsidP="00A53A8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65983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22"/>
                                <w:szCs w:val="22"/>
                                <w:lang w:val="en"/>
                              </w:rPr>
                              <w:t>Tactic</w:t>
                            </w:r>
                          </w:p>
                        </w:txbxContent>
                      </wps:txbx>
                      <wps:bodyPr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2F95FBB0" id="Shape 63" o:spid="_x0000_s1033" style="position:absolute;margin-left:256.9pt;margin-top:255.65pt;width:372.4pt;height:29.4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" fillcolor="#5b9bd5 [3204]" strokecolor="#44546a [3202]">
                <v:textbox inset="91425emu,91425emu,91425emu,91425emu">
                  <w:txbxContent>
                    <w:p w14:paraId="2FF720D4" w14:textId="77777777" w:rsidR="00A53A86" w:rsidRPr="00B65983" w:rsidRDefault="00A53A86" w:rsidP="00A53A86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2"/>
                          <w:szCs w:val="22"/>
                        </w:rPr>
                      </w:pPr>
                      <w:r w:rsidRPr="00B65983">
                        <w:rPr>
                          <w:rFonts w:ascii="Arial" w:eastAsia="Arial" w:hAnsi="Arial" w:cs="Arial"/>
                          <w:bCs/>
                          <w:color w:val="000000"/>
                          <w:sz w:val="22"/>
                          <w:szCs w:val="22"/>
                          <w:lang w:val="en"/>
                        </w:rPr>
                        <w:t>Tactic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A53A86" w:rsidRPr="00A53A86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109F5E8" wp14:editId="662B8B90">
                <wp:simplePos x="0" y="0"/>
                <wp:positionH relativeFrom="column">
                  <wp:posOffset>5947410</wp:posOffset>
                </wp:positionH>
                <wp:positionV relativeFrom="paragraph">
                  <wp:posOffset>3658235</wp:posOffset>
                </wp:positionV>
                <wp:extent cx="2044700" cy="374015"/>
                <wp:effectExtent l="0" t="0" r="38100" b="32385"/>
                <wp:wrapThrough wrapText="bothSides">
                  <wp:wrapPolygon edited="0">
                    <wp:start x="0" y="0"/>
                    <wp:lineTo x="0" y="22003"/>
                    <wp:lineTo x="21734" y="22003"/>
                    <wp:lineTo x="21734" y="0"/>
                    <wp:lineTo x="0" y="0"/>
                  </wp:wrapPolygon>
                </wp:wrapThrough>
                <wp:docPr id="13" name="Shap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4700" cy="3740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1"/>
                        </a:solidFill>
                        <a:ln w="9525" cap="flat" cmpd="sng">
                          <a:solidFill>
                            <a:schemeClr val="dk2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BDB10BB" w14:textId="77777777" w:rsidR="00A53A86" w:rsidRPr="00B65983" w:rsidRDefault="00A53A86" w:rsidP="00A53A8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65983">
                              <w:rPr>
                                <w:rFonts w:ascii="Arial" w:eastAsia="Arial" w:hAnsi="Arial" w:cs="Arial"/>
                                <w:bCs/>
                                <w:color w:val="000000" w:themeColor="dark1"/>
                                <w:sz w:val="22"/>
                                <w:szCs w:val="22"/>
                                <w:lang w:val="en"/>
                              </w:rPr>
                              <w:t>Tactic</w:t>
                            </w:r>
                          </w:p>
                        </w:txbxContent>
                      </wps:txbx>
                      <wps:bodyPr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3109F5E8" id="Shape 65" o:spid="_x0000_s1034" style="position:absolute;margin-left:468.3pt;margin-top:288.05pt;width:161pt;height:29.4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" fillcolor="#5b9bd5 [3204]" strokecolor="#44546a [3202]">
                <v:textbox inset="91425emu,91425emu,91425emu,91425emu">
                  <w:txbxContent>
                    <w:p w14:paraId="1BDB10BB" w14:textId="77777777" w:rsidR="00A53A86" w:rsidRPr="00B65983" w:rsidRDefault="00A53A86" w:rsidP="00A53A86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2"/>
                          <w:szCs w:val="22"/>
                        </w:rPr>
                      </w:pPr>
                      <w:r w:rsidRPr="00B65983">
                        <w:rPr>
                          <w:rFonts w:ascii="Arial" w:eastAsia="Arial" w:hAnsi="Arial" w:cs="Arial"/>
                          <w:bCs/>
                          <w:color w:val="000000" w:themeColor="dark1"/>
                          <w:sz w:val="22"/>
                          <w:szCs w:val="22"/>
                          <w:lang w:val="en"/>
                        </w:rPr>
                        <w:t>Tactic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A53A86" w:rsidRPr="00A53A86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F7F80E3" wp14:editId="59807B60">
                <wp:simplePos x="0" y="0"/>
                <wp:positionH relativeFrom="column">
                  <wp:posOffset>474345</wp:posOffset>
                </wp:positionH>
                <wp:positionV relativeFrom="paragraph">
                  <wp:posOffset>3700145</wp:posOffset>
                </wp:positionV>
                <wp:extent cx="5288280" cy="374015"/>
                <wp:effectExtent l="0" t="0" r="20320" b="32385"/>
                <wp:wrapThrough wrapText="bothSides">
                  <wp:wrapPolygon edited="0">
                    <wp:start x="0" y="0"/>
                    <wp:lineTo x="0" y="22003"/>
                    <wp:lineTo x="21579" y="22003"/>
                    <wp:lineTo x="21579" y="0"/>
                    <wp:lineTo x="0" y="0"/>
                  </wp:wrapPolygon>
                </wp:wrapThrough>
                <wp:docPr id="12" name="Shap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88280" cy="3740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1"/>
                        </a:solidFill>
                        <a:ln w="9525" cap="flat" cmpd="sng">
                          <a:solidFill>
                            <a:schemeClr val="dk2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E1373FC" w14:textId="77777777" w:rsidR="00A53A86" w:rsidRPr="00B65983" w:rsidRDefault="00A53A86" w:rsidP="00A53A8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65983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22"/>
                                <w:szCs w:val="22"/>
                                <w:lang w:val="en"/>
                              </w:rPr>
                              <w:t>Tactic</w:t>
                            </w:r>
                          </w:p>
                        </w:txbxContent>
                      </wps:txbx>
                      <wps:bodyPr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7F7F80E3" id="Shape 64" o:spid="_x0000_s1035" style="position:absolute;margin-left:37.35pt;margin-top:291.35pt;width:416.4pt;height:29.4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" fillcolor="#5b9bd5 [3204]" strokecolor="#44546a [3202]">
                <v:textbox inset="91425emu,91425emu,91425emu,91425emu">
                  <w:txbxContent>
                    <w:p w14:paraId="0E1373FC" w14:textId="77777777" w:rsidR="00A53A86" w:rsidRPr="00B65983" w:rsidRDefault="00A53A86" w:rsidP="00A53A86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2"/>
                          <w:szCs w:val="22"/>
                        </w:rPr>
                      </w:pPr>
                      <w:r w:rsidRPr="00B65983">
                        <w:rPr>
                          <w:rFonts w:ascii="Arial" w:eastAsia="Arial" w:hAnsi="Arial" w:cs="Arial"/>
                          <w:bCs/>
                          <w:color w:val="000000"/>
                          <w:sz w:val="22"/>
                          <w:szCs w:val="22"/>
                          <w:lang w:val="en"/>
                        </w:rPr>
                        <w:t>Tactic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A53A86" w:rsidRPr="00A53A86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3372736" wp14:editId="15E7FA71">
                <wp:simplePos x="0" y="0"/>
                <wp:positionH relativeFrom="column">
                  <wp:posOffset>474345</wp:posOffset>
                </wp:positionH>
                <wp:positionV relativeFrom="paragraph">
                  <wp:posOffset>4110990</wp:posOffset>
                </wp:positionV>
                <wp:extent cx="7517765" cy="374015"/>
                <wp:effectExtent l="0" t="0" r="26035" b="32385"/>
                <wp:wrapThrough wrapText="bothSides">
                  <wp:wrapPolygon edited="0">
                    <wp:start x="0" y="0"/>
                    <wp:lineTo x="0" y="22003"/>
                    <wp:lineTo x="21602" y="22003"/>
                    <wp:lineTo x="21602" y="0"/>
                    <wp:lineTo x="0" y="0"/>
                  </wp:wrapPolygon>
                </wp:wrapThrough>
                <wp:docPr id="14" name="Shap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7765" cy="3740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1"/>
                        </a:solidFill>
                        <a:ln w="9525" cap="flat" cmpd="sng">
                          <a:solidFill>
                            <a:schemeClr val="dk2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D8BF778" w14:textId="77777777" w:rsidR="00A53A86" w:rsidRPr="00B65983" w:rsidRDefault="00A53A86" w:rsidP="00A53A8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65983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22"/>
                                <w:szCs w:val="22"/>
                                <w:lang w:val="en"/>
                              </w:rPr>
                              <w:t>Tactic</w:t>
                            </w:r>
                          </w:p>
                        </w:txbxContent>
                      </wps:txbx>
                      <wps:bodyPr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23372736" id="Shape 66" o:spid="_x0000_s1036" style="position:absolute;margin-left:37.35pt;margin-top:323.7pt;width:591.95pt;height:29.4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" fillcolor="#5b9bd5 [3204]" strokecolor="#44546a [3202]">
                <v:textbox inset="91425emu,91425emu,91425emu,91425emu">
                  <w:txbxContent>
                    <w:p w14:paraId="5D8BF778" w14:textId="77777777" w:rsidR="00A53A86" w:rsidRPr="00B65983" w:rsidRDefault="00A53A86" w:rsidP="00A53A86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2"/>
                          <w:szCs w:val="22"/>
                        </w:rPr>
                      </w:pPr>
                      <w:r w:rsidRPr="00B65983">
                        <w:rPr>
                          <w:rFonts w:ascii="Arial" w:eastAsia="Arial" w:hAnsi="Arial" w:cs="Arial"/>
                          <w:bCs/>
                          <w:color w:val="000000"/>
                          <w:sz w:val="22"/>
                          <w:szCs w:val="22"/>
                          <w:lang w:val="en"/>
                        </w:rPr>
                        <w:t>Tactic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A53A86" w:rsidRPr="00A53A86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458018E" wp14:editId="0F23885F">
                <wp:simplePos x="0" y="0"/>
                <wp:positionH relativeFrom="column">
                  <wp:posOffset>474345</wp:posOffset>
                </wp:positionH>
                <wp:positionV relativeFrom="paragraph">
                  <wp:posOffset>4554855</wp:posOffset>
                </wp:positionV>
                <wp:extent cx="5288280" cy="374015"/>
                <wp:effectExtent l="0" t="0" r="20320" b="32385"/>
                <wp:wrapThrough wrapText="bothSides">
                  <wp:wrapPolygon edited="0">
                    <wp:start x="0" y="0"/>
                    <wp:lineTo x="0" y="22003"/>
                    <wp:lineTo x="21579" y="22003"/>
                    <wp:lineTo x="21579" y="0"/>
                    <wp:lineTo x="0" y="0"/>
                  </wp:wrapPolygon>
                </wp:wrapThrough>
                <wp:docPr id="15" name="Shap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88280" cy="3740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1"/>
                        </a:solidFill>
                        <a:ln w="9525" cap="flat" cmpd="sng">
                          <a:solidFill>
                            <a:schemeClr val="dk2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D9D7E40" w14:textId="77777777" w:rsidR="00A53A86" w:rsidRPr="00B65983" w:rsidRDefault="00A53A86" w:rsidP="00A53A8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65983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22"/>
                                <w:szCs w:val="22"/>
                                <w:lang w:val="en"/>
                              </w:rPr>
                              <w:t>Tactic</w:t>
                            </w:r>
                          </w:p>
                        </w:txbxContent>
                      </wps:txbx>
                      <wps:bodyPr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Shape 67" o:spid="_x0000_s1038" style="position:absolute;margin-left:37.35pt;margin-top:358.65pt;width:416.4pt;height:29.4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" fillcolor="#5b9bd5 [3204]" strokecolor="#44546a [3202]">
                <v:textbox inset="91425emu,91425emu,91425emu,91425emu">
                  <w:txbxContent>
                    <w:p w14:paraId="2D9D7E40" w14:textId="77777777" w:rsidR="00A53A86" w:rsidRPr="00B65983" w:rsidRDefault="00A53A86" w:rsidP="00A53A86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2"/>
                          <w:szCs w:val="22"/>
                        </w:rPr>
                      </w:pPr>
                      <w:r w:rsidRPr="00B65983">
                        <w:rPr>
                          <w:rFonts w:ascii="Arial" w:eastAsia="Arial" w:hAnsi="Arial" w:cs="Arial"/>
                          <w:bCs/>
                          <w:color w:val="000000"/>
                          <w:sz w:val="22"/>
                          <w:szCs w:val="22"/>
                          <w:lang w:val="en"/>
                        </w:rPr>
                        <w:t>Tactic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A53A86" w:rsidRPr="00A53A8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202B62" wp14:editId="0E2D1E67">
                <wp:simplePos x="0" y="0"/>
                <wp:positionH relativeFrom="column">
                  <wp:posOffset>501015</wp:posOffset>
                </wp:positionH>
                <wp:positionV relativeFrom="paragraph">
                  <wp:posOffset>894080</wp:posOffset>
                </wp:positionV>
                <wp:extent cx="7518000" cy="1024800"/>
                <wp:effectExtent l="0" t="0" r="26035" b="17145"/>
                <wp:wrapThrough wrapText="bothSides">
                  <wp:wrapPolygon edited="0">
                    <wp:start x="10436" y="0"/>
                    <wp:lineTo x="9341" y="2143"/>
                    <wp:lineTo x="6130" y="8035"/>
                    <wp:lineTo x="0" y="20355"/>
                    <wp:lineTo x="0" y="21426"/>
                    <wp:lineTo x="21602" y="21426"/>
                    <wp:lineTo x="21602" y="20355"/>
                    <wp:lineTo x="12406" y="2143"/>
                    <wp:lineTo x="11239" y="0"/>
                    <wp:lineTo x="10436" y="0"/>
                  </wp:wrapPolygon>
                </wp:wrapThrough>
                <wp:docPr id="2" name="Shap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000" cy="1024800"/>
                        </a:xfrm>
                        <a:prstGeom prst="triangle">
                          <a:avLst>
                            <a:gd name="adj" fmla="val 50131"/>
                          </a:avLst>
                        </a:prstGeom>
                        <a:solidFill>
                          <a:schemeClr val="accent1"/>
                        </a:solidFill>
                        <a:ln w="9525" cap="flat" cmpd="sng">
                          <a:solidFill>
                            <a:schemeClr val="dk2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5A1A344" w14:textId="77777777" w:rsidR="00A53A86" w:rsidRDefault="00A53A86" w:rsidP="00A53A8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val="en"/>
                              </w:rPr>
                              <w:t>Mobile Strategy</w:t>
                            </w:r>
                          </w:p>
                        </w:txbxContent>
                      </wps:txbx>
                      <wps:bodyPr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15202B62" id="_x0000_t5" coordsize="21600,21600" o:spt="5" adj="10800" path="m@0,0l0,21600,21600,21600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Shape 54" o:spid="_x0000_s1039" type="#_x0000_t5" style="position:absolute;margin-left:39.45pt;margin-top:70.4pt;width:591.95pt;height:80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" adj="10828" fillcolor="#5b9bd5 [3204]" strokecolor="#44546a [3202]">
                <v:stroke joinstyle="round"/>
                <v:textbox inset="91425emu,91425emu,91425emu,91425emu">
                  <w:txbxContent>
                    <w:p w14:paraId="55A1A344" w14:textId="77777777" w:rsidR="00A53A86" w:rsidRDefault="00A53A86" w:rsidP="00A53A86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28"/>
                          <w:szCs w:val="28"/>
                          <w:lang w:val="en"/>
                        </w:rPr>
                        <w:t>Mobile Strategy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A53A86" w:rsidRPr="00A53A86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4FCE766" wp14:editId="1545F6BE">
                <wp:simplePos x="0" y="0"/>
                <wp:positionH relativeFrom="column">
                  <wp:posOffset>5974080</wp:posOffset>
                </wp:positionH>
                <wp:positionV relativeFrom="paragraph">
                  <wp:posOffset>4554855</wp:posOffset>
                </wp:positionV>
                <wp:extent cx="2045100" cy="374400"/>
                <wp:effectExtent l="0" t="0" r="38100" b="32385"/>
                <wp:wrapThrough wrapText="bothSides">
                  <wp:wrapPolygon edited="0">
                    <wp:start x="0" y="0"/>
                    <wp:lineTo x="0" y="22003"/>
                    <wp:lineTo x="21734" y="22003"/>
                    <wp:lineTo x="21734" y="0"/>
                    <wp:lineTo x="0" y="0"/>
                  </wp:wrapPolygon>
                </wp:wrapThrough>
                <wp:docPr id="16" name="Shap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5100" cy="37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1"/>
                        </a:solidFill>
                        <a:ln w="9525" cap="flat" cmpd="sng">
                          <a:solidFill>
                            <a:schemeClr val="dk2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305CCAC" w14:textId="77777777" w:rsidR="00A53A86" w:rsidRPr="00B65983" w:rsidRDefault="00A53A86" w:rsidP="00A53A8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65983">
                              <w:rPr>
                                <w:rFonts w:ascii="Arial" w:eastAsia="Arial" w:hAnsi="Arial" w:cs="Arial"/>
                                <w:bCs/>
                                <w:color w:val="000000" w:themeColor="dark1"/>
                                <w:sz w:val="22"/>
                                <w:szCs w:val="22"/>
                                <w:lang w:val="en"/>
                              </w:rPr>
                              <w:t>Tactic</w:t>
                            </w:r>
                          </w:p>
                        </w:txbxContent>
                      </wps:txbx>
                      <wps:bodyPr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24FCE766" id="Shape 68" o:spid="_x0000_s1040" style="position:absolute;margin-left:470.4pt;margin-top:358.65pt;width:161.05pt;height:29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" fillcolor="#5b9bd5 [3204]" strokecolor="#44546a [3202]">
                <v:textbox inset="91425emu,91425emu,91425emu,91425emu">
                  <w:txbxContent>
                    <w:p w14:paraId="2305CCAC" w14:textId="77777777" w:rsidR="00A53A86" w:rsidRPr="00B65983" w:rsidRDefault="00A53A86" w:rsidP="00A53A86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2"/>
                          <w:szCs w:val="22"/>
                        </w:rPr>
                      </w:pPr>
                      <w:r w:rsidRPr="00B65983">
                        <w:rPr>
                          <w:rFonts w:ascii="Arial" w:eastAsia="Arial" w:hAnsi="Arial" w:cs="Arial"/>
                          <w:bCs/>
                          <w:color w:val="000000" w:themeColor="dark1"/>
                          <w:sz w:val="22"/>
                          <w:szCs w:val="22"/>
                          <w:lang w:val="en"/>
                        </w:rPr>
                        <w:t>Tactic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0F2163A3" w14:textId="77777777" w:rsidR="00A53A86" w:rsidRPr="00A53A86" w:rsidRDefault="00A53A86" w:rsidP="00A53A86"/>
    <w:p w14:paraId="0EF81033" w14:textId="77777777" w:rsidR="00A53A86" w:rsidRPr="00A53A86" w:rsidRDefault="00A53A86" w:rsidP="00A53A86"/>
    <w:p w14:paraId="5D923FE7" w14:textId="77777777" w:rsidR="00A53A86" w:rsidRPr="00A53A86" w:rsidRDefault="00A53A86" w:rsidP="00A53A86"/>
    <w:p w14:paraId="4EAA76C8" w14:textId="77777777" w:rsidR="00A53A86" w:rsidRPr="00A53A86" w:rsidRDefault="00A53A86" w:rsidP="00A53A86"/>
    <w:p w14:paraId="7C9BA5C7" w14:textId="77777777" w:rsidR="00A53A86" w:rsidRPr="00A53A86" w:rsidRDefault="00A53A86" w:rsidP="00A53A86"/>
    <w:p w14:paraId="7A33BC4D" w14:textId="77777777" w:rsidR="00A53A86" w:rsidRPr="00A53A86" w:rsidRDefault="00A53A86" w:rsidP="00A53A86"/>
    <w:p w14:paraId="2DCBBD4D" w14:textId="77777777" w:rsidR="00A53A86" w:rsidRPr="00A53A86" w:rsidRDefault="00A53A86" w:rsidP="00A53A86"/>
    <w:p w14:paraId="7C29F907" w14:textId="77777777" w:rsidR="00A53A86" w:rsidRPr="00A53A86" w:rsidRDefault="00A53A86" w:rsidP="00A53A86"/>
    <w:p w14:paraId="71437B60" w14:textId="77777777" w:rsidR="00A53A86" w:rsidRPr="00A53A86" w:rsidRDefault="00A53A86" w:rsidP="00A53A86"/>
    <w:p w14:paraId="44E0F933" w14:textId="77777777" w:rsidR="00A53A86" w:rsidRPr="00A53A86" w:rsidRDefault="00A53A86" w:rsidP="00A53A86"/>
    <w:p w14:paraId="05C505F4" w14:textId="77777777" w:rsidR="00A53A86" w:rsidRPr="00A53A86" w:rsidRDefault="00A53A86" w:rsidP="00A53A86"/>
    <w:p w14:paraId="72820EBF" w14:textId="77777777" w:rsidR="00A53A86" w:rsidRPr="00A53A86" w:rsidRDefault="00A53A86" w:rsidP="00A53A86"/>
    <w:p w14:paraId="027C9C91" w14:textId="15AD4BAF" w:rsidR="00A53A86" w:rsidRPr="00A53A86" w:rsidRDefault="00A53A86" w:rsidP="00A53A86"/>
    <w:p w14:paraId="018F1ECD" w14:textId="6A889F7A" w:rsidR="00A53A86" w:rsidRPr="00A53A86" w:rsidRDefault="00A53A86" w:rsidP="00A53A86"/>
    <w:p w14:paraId="6A9D53D2" w14:textId="1FFFA7D6" w:rsidR="00A53A86" w:rsidRPr="00A53A86" w:rsidRDefault="00A53A86" w:rsidP="00A53A86"/>
    <w:p w14:paraId="30A59CB7" w14:textId="289DC308" w:rsidR="00A53A86" w:rsidRPr="00A53A86" w:rsidRDefault="00A53A86" w:rsidP="00A53A86"/>
    <w:p w14:paraId="5C79E1C2" w14:textId="6B3717E1" w:rsidR="00A53A86" w:rsidRPr="00A53A86" w:rsidRDefault="00A53A86" w:rsidP="00A53A86"/>
    <w:p w14:paraId="4AD6C20B" w14:textId="6CD6264B" w:rsidR="00A53A86" w:rsidRPr="00A53A86" w:rsidRDefault="00A53A86" w:rsidP="00A53A86"/>
    <w:p w14:paraId="2BDEEF6C" w14:textId="69AE5AA0" w:rsidR="00A53A86" w:rsidRPr="00A53A86" w:rsidRDefault="00A53A86" w:rsidP="00A53A86"/>
    <w:p w14:paraId="2293CA64" w14:textId="77777777" w:rsidR="00A53A86" w:rsidRPr="00A53A86" w:rsidRDefault="00A53A86" w:rsidP="00A53A86"/>
    <w:p w14:paraId="1AC83519" w14:textId="77777777" w:rsidR="00A53A86" w:rsidRPr="00A53A86" w:rsidRDefault="00A53A86" w:rsidP="00A53A86"/>
    <w:p w14:paraId="0DA9C099" w14:textId="01406DEC" w:rsidR="00A53A86" w:rsidRPr="00A53A86" w:rsidRDefault="00A53A86" w:rsidP="00A53A86"/>
    <w:p w14:paraId="444E701E" w14:textId="21A52241" w:rsidR="00A53A86" w:rsidRPr="00A53A86" w:rsidRDefault="00A53A86" w:rsidP="00A53A86"/>
    <w:p w14:paraId="10301421" w14:textId="16F71332" w:rsidR="00A53A86" w:rsidRPr="00A53A86" w:rsidRDefault="00A53A86" w:rsidP="00A53A86"/>
    <w:p w14:paraId="1F80F8AD" w14:textId="385542FF" w:rsidR="00A53A86" w:rsidRDefault="00A53A86" w:rsidP="00A53A86">
      <w:pPr>
        <w:tabs>
          <w:tab w:val="left" w:pos="8263"/>
        </w:tabs>
      </w:pPr>
    </w:p>
    <w:p w14:paraId="31D0D1A6" w14:textId="0342FECE" w:rsidR="00A53A86" w:rsidRDefault="00A53A86" w:rsidP="00A53A86">
      <w:pPr>
        <w:tabs>
          <w:tab w:val="left" w:pos="8263"/>
        </w:tabs>
      </w:pPr>
    </w:p>
    <w:p w14:paraId="3307AE1D" w14:textId="77777777" w:rsidR="0093380C" w:rsidRDefault="00A53A86" w:rsidP="00A53A86">
      <w:pPr>
        <w:tabs>
          <w:tab w:val="left" w:pos="8263"/>
        </w:tabs>
      </w:pPr>
      <w:commentRangeStart w:id="3"/>
      <w:r>
        <w:t>Example</w:t>
      </w:r>
      <w:commentRangeEnd w:id="3"/>
      <w:r w:rsidR="003404CE">
        <w:rPr>
          <w:rStyle w:val="CommentReference"/>
        </w:rPr>
        <w:commentReference w:id="3"/>
      </w:r>
      <w:r>
        <w:t>:</w:t>
      </w:r>
      <w:r>
        <w:tab/>
      </w:r>
    </w:p>
    <w:p w14:paraId="48AF5C16" w14:textId="2F8E0E6C" w:rsidR="00A53A86" w:rsidRPr="00A53A86" w:rsidRDefault="000B5E92" w:rsidP="00A53A86">
      <w:pPr>
        <w:tabs>
          <w:tab w:val="left" w:pos="8263"/>
        </w:tabs>
        <w:jc w:val="center"/>
      </w:pPr>
      <w:r w:rsidRPr="00C61DA3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8569070" wp14:editId="65A2C9FD">
                <wp:simplePos x="0" y="0"/>
                <wp:positionH relativeFrom="column">
                  <wp:posOffset>0</wp:posOffset>
                </wp:positionH>
                <wp:positionV relativeFrom="paragraph">
                  <wp:posOffset>3370580</wp:posOffset>
                </wp:positionV>
                <wp:extent cx="7517765" cy="429260"/>
                <wp:effectExtent l="0" t="0" r="26035" b="27940"/>
                <wp:wrapThrough wrapText="bothSides">
                  <wp:wrapPolygon edited="0">
                    <wp:start x="0" y="0"/>
                    <wp:lineTo x="0" y="21728"/>
                    <wp:lineTo x="21602" y="21728"/>
                    <wp:lineTo x="21602" y="0"/>
                    <wp:lineTo x="0" y="0"/>
                  </wp:wrapPolygon>
                </wp:wrapThrough>
                <wp:docPr id="51" name="Shap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7765" cy="429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1"/>
                        </a:solidFill>
                        <a:ln w="9525" cap="flat" cmpd="sng">
                          <a:solidFill>
                            <a:schemeClr val="dk2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BEDACD2" w14:textId="77777777" w:rsidR="00C61DA3" w:rsidRDefault="00C61DA3" w:rsidP="00C61DA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val="en"/>
                              </w:rPr>
                              <w:t>Opt-in SMS alerts (tertiary priority)</w:t>
                            </w:r>
                          </w:p>
                        </w:txbxContent>
                      </wps:txbx>
                      <wps:bodyPr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41" style="position:absolute;left:0;text-align:left;margin-left:0;margin-top:265.4pt;width:591.95pt;height:33.8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" fillcolor="#5b9bd5 [3204]" strokecolor="#44546a [3202]">
                <v:textbox inset="91425emu,91425emu,91425emu,91425emu">
                  <w:txbxContent>
                    <w:p w14:paraId="4BEDACD2" w14:textId="77777777" w:rsidR="00C61DA3" w:rsidRDefault="00C61DA3" w:rsidP="00C61DA3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bookmarkStart w:id="13" w:name="_GoBack"/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28"/>
                          <w:szCs w:val="28"/>
                          <w:lang w:val="en"/>
                        </w:rPr>
                        <w:t>Opt-in SMS alerts (tertiary priority)</w:t>
                      </w:r>
                    </w:p>
                    <w:bookmarkEnd w:id="13"/>
                  </w:txbxContent>
                </v:textbox>
                <w10:wrap type="through"/>
              </v:roundrect>
            </w:pict>
          </mc:Fallback>
        </mc:AlternateContent>
      </w:r>
      <w:r w:rsidR="003404CE" w:rsidRPr="00C61DA3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2515306" wp14:editId="4CCDE9A3">
                <wp:simplePos x="0" y="0"/>
                <wp:positionH relativeFrom="column">
                  <wp:posOffset>0</wp:posOffset>
                </wp:positionH>
                <wp:positionV relativeFrom="paragraph">
                  <wp:posOffset>3842385</wp:posOffset>
                </wp:positionV>
                <wp:extent cx="5288280" cy="556895"/>
                <wp:effectExtent l="0" t="0" r="20320" b="27305"/>
                <wp:wrapThrough wrapText="bothSides">
                  <wp:wrapPolygon edited="0">
                    <wp:start x="0" y="0"/>
                    <wp:lineTo x="0" y="21674"/>
                    <wp:lineTo x="21579" y="21674"/>
                    <wp:lineTo x="21579" y="0"/>
                    <wp:lineTo x="0" y="0"/>
                  </wp:wrapPolygon>
                </wp:wrapThrough>
                <wp:docPr id="52" name="Shap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88280" cy="5568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1"/>
                        </a:solidFill>
                        <a:ln w="9525" cap="flat" cmpd="sng">
                          <a:solidFill>
                            <a:schemeClr val="dk2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80BCB81" w14:textId="77777777" w:rsidR="00C61DA3" w:rsidRDefault="00C61DA3" w:rsidP="00C61DA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val="en"/>
                              </w:rPr>
                              <w:t>Mobile application (phase 2 priority)</w:t>
                            </w:r>
                          </w:p>
                        </w:txbxContent>
                      </wps:txbx>
                      <wps:bodyPr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42" style="position:absolute;left:0;text-align:left;margin-left:0;margin-top:302.55pt;width:416.4pt;height:43.85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" fillcolor="#5b9bd5 [3204]" strokecolor="#44546a [3202]">
                <v:textbox inset="91425emu,91425emu,91425emu,91425emu">
                  <w:txbxContent>
                    <w:p w14:paraId="780BCB81" w14:textId="77777777" w:rsidR="00C61DA3" w:rsidRDefault="00C61DA3" w:rsidP="00C61DA3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28"/>
                          <w:szCs w:val="28"/>
                          <w:lang w:val="en"/>
                        </w:rPr>
                        <w:t>Mobile application (phase 2 priority)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3404CE" w:rsidRPr="00C61DA3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5F3D21A" wp14:editId="382825D2">
                <wp:simplePos x="0" y="0"/>
                <wp:positionH relativeFrom="column">
                  <wp:posOffset>0</wp:posOffset>
                </wp:positionH>
                <wp:positionV relativeFrom="paragraph">
                  <wp:posOffset>2227580</wp:posOffset>
                </wp:positionV>
                <wp:extent cx="5288280" cy="571500"/>
                <wp:effectExtent l="0" t="0" r="20320" b="38100"/>
                <wp:wrapThrough wrapText="bothSides">
                  <wp:wrapPolygon edited="0">
                    <wp:start x="0" y="0"/>
                    <wp:lineTo x="0" y="22080"/>
                    <wp:lineTo x="21579" y="22080"/>
                    <wp:lineTo x="21579" y="0"/>
                    <wp:lineTo x="0" y="0"/>
                  </wp:wrapPolygon>
                </wp:wrapThrough>
                <wp:docPr id="45" name="Shap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88280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1"/>
                        </a:solidFill>
                        <a:ln w="9525" cap="flat" cmpd="sng">
                          <a:solidFill>
                            <a:schemeClr val="dk2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F3BE076" w14:textId="77777777" w:rsidR="00C61DA3" w:rsidRDefault="00C61DA3" w:rsidP="00C61DA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val="en"/>
                              </w:rPr>
                              <w:t>Smartphone-centric website (primary priority)</w:t>
                            </w:r>
                          </w:p>
                        </w:txbxContent>
                      </wps:txbx>
                      <wps:bodyPr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43" style="position:absolute;left:0;text-align:left;margin-left:0;margin-top:175.4pt;width:416.4pt;height:45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" fillcolor="#5b9bd5 [3204]" strokecolor="#44546a [3202]">
                <v:textbox inset="91425emu,91425emu,91425emu,91425emu">
                  <w:txbxContent>
                    <w:p w14:paraId="6F3BE076" w14:textId="77777777" w:rsidR="00C61DA3" w:rsidRDefault="00C61DA3" w:rsidP="00C61DA3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28"/>
                          <w:szCs w:val="28"/>
                          <w:lang w:val="en"/>
                        </w:rPr>
                        <w:t>Smartphone-centric website (primary priority)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3404CE" w:rsidRPr="00C61DA3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80BF3A6" wp14:editId="073B7A14">
                <wp:simplePos x="0" y="0"/>
                <wp:positionH relativeFrom="column">
                  <wp:posOffset>0</wp:posOffset>
                </wp:positionH>
                <wp:positionV relativeFrom="paragraph">
                  <wp:posOffset>2684780</wp:posOffset>
                </wp:positionV>
                <wp:extent cx="5288280" cy="374015"/>
                <wp:effectExtent l="0" t="0" r="20320" b="32385"/>
                <wp:wrapThrough wrapText="bothSides">
                  <wp:wrapPolygon edited="0">
                    <wp:start x="0" y="0"/>
                    <wp:lineTo x="0" y="22003"/>
                    <wp:lineTo x="21579" y="22003"/>
                    <wp:lineTo x="21579" y="0"/>
                    <wp:lineTo x="0" y="0"/>
                  </wp:wrapPolygon>
                </wp:wrapThrough>
                <wp:docPr id="47" name="Shap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88280" cy="3740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1"/>
                        </a:solidFill>
                        <a:ln w="9525" cap="flat" cmpd="sng">
                          <a:solidFill>
                            <a:schemeClr val="dk2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BCBCBB9" w14:textId="77777777" w:rsidR="00C61DA3" w:rsidRDefault="00C61DA3" w:rsidP="00C61DA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val="en"/>
                              </w:rPr>
                              <w:t>Mobile search optimization (primary priority)</w:t>
                            </w:r>
                          </w:p>
                        </w:txbxContent>
                      </wps:txbx>
                      <wps:bodyPr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44" style="position:absolute;left:0;text-align:left;margin-left:0;margin-top:211.4pt;width:416.4pt;height:29.4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" fillcolor="#5b9bd5 [3204]" strokecolor="#44546a [3202]">
                <v:textbox inset="91425emu,91425emu,91425emu,91425emu">
                  <w:txbxContent>
                    <w:p w14:paraId="2BCBCBB9" w14:textId="77777777" w:rsidR="00C61DA3" w:rsidRDefault="00C61DA3" w:rsidP="00C61DA3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28"/>
                          <w:szCs w:val="28"/>
                          <w:lang w:val="en"/>
                        </w:rPr>
                        <w:t>Mobile search optimization (primary priority)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3404CE" w:rsidRPr="00C61DA3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2AF99ED" wp14:editId="533DABD5">
                <wp:simplePos x="0" y="0"/>
                <wp:positionH relativeFrom="column">
                  <wp:posOffset>0</wp:posOffset>
                </wp:positionH>
                <wp:positionV relativeFrom="paragraph">
                  <wp:posOffset>1310640</wp:posOffset>
                </wp:positionV>
                <wp:extent cx="7517765" cy="459740"/>
                <wp:effectExtent l="0" t="0" r="26035" b="22860"/>
                <wp:wrapThrough wrapText="bothSides">
                  <wp:wrapPolygon edited="0">
                    <wp:start x="0" y="0"/>
                    <wp:lineTo x="0" y="21481"/>
                    <wp:lineTo x="21602" y="21481"/>
                    <wp:lineTo x="21602" y="0"/>
                    <wp:lineTo x="0" y="0"/>
                  </wp:wrapPolygon>
                </wp:wrapThrough>
                <wp:docPr id="41" name="Shap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7765" cy="4597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1"/>
                        </a:solidFill>
                        <a:ln w="9525" cap="flat" cmpd="sng">
                          <a:solidFill>
                            <a:schemeClr val="dk2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DCB15A3" w14:textId="77777777" w:rsidR="00C61DA3" w:rsidRDefault="00C61DA3" w:rsidP="00C61DA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val="en"/>
                              </w:rPr>
                              <w:t>Your brand as a shopping companion</w:t>
                            </w:r>
                          </w:p>
                        </w:txbxContent>
                      </wps:txbx>
                      <wps:bodyPr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45" style="position:absolute;left:0;text-align:left;margin-left:0;margin-top:103.2pt;width:591.95pt;height:36.2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" fillcolor="#5b9bd5 [3204]" strokecolor="#44546a [3202]">
                <v:textbox inset="91425emu,91425emu,91425emu,91425emu">
                  <w:txbxContent>
                    <w:p w14:paraId="5DCB15A3" w14:textId="77777777" w:rsidR="00C61DA3" w:rsidRDefault="00C61DA3" w:rsidP="00C61DA3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28"/>
                          <w:szCs w:val="28"/>
                          <w:lang w:val="en"/>
                        </w:rPr>
                        <w:t>Your brand as a shopping companion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C61DA3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CB2B05B" wp14:editId="264F5251">
                <wp:simplePos x="0" y="0"/>
                <wp:positionH relativeFrom="column">
                  <wp:posOffset>7557135</wp:posOffset>
                </wp:positionH>
                <wp:positionV relativeFrom="paragraph">
                  <wp:posOffset>3023489</wp:posOffset>
                </wp:positionV>
                <wp:extent cx="463423" cy="1022096"/>
                <wp:effectExtent l="50800" t="0" r="19685" b="95885"/>
                <wp:wrapNone/>
                <wp:docPr id="29" name="Elb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3423" cy="1022096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8BD2015" id="_x0000_t34" coordsize="21600,21600" o:spt="34" o:oned="t" adj="10800" path="m0,0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29" o:spid="_x0000_s1026" type="#_x0000_t34" style="position:absolute;margin-left:595.05pt;margin-top:238.05pt;width:36.5pt;height:80.5pt;flip:x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" strokecolor="#5b9bd5 [3204]" strokeweight=".5pt">
                <v:stroke endarrow="block"/>
              </v:shape>
            </w:pict>
          </mc:Fallback>
        </mc:AlternateContent>
      </w:r>
      <w:r w:rsidR="00C61DA3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4DD45DC" wp14:editId="17E8679A">
                <wp:simplePos x="0" y="0"/>
                <wp:positionH relativeFrom="column">
                  <wp:posOffset>7554976</wp:posOffset>
                </wp:positionH>
                <wp:positionV relativeFrom="paragraph">
                  <wp:posOffset>2330069</wp:posOffset>
                </wp:positionV>
                <wp:extent cx="458470" cy="679450"/>
                <wp:effectExtent l="25400" t="76200" r="24130" b="31750"/>
                <wp:wrapNone/>
                <wp:docPr id="28" name="Elb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8470" cy="679450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D6FFA7F" id="Elbow Connector 28" o:spid="_x0000_s1026" type="#_x0000_t34" style="position:absolute;margin-left:594.9pt;margin-top:183.45pt;width:36.1pt;height:53.5pt;flip:x 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" strokecolor="#5b9bd5 [3204]" strokeweight=".5pt">
                <v:stroke endarrow="block"/>
              </v:shape>
            </w:pict>
          </mc:Fallback>
        </mc:AlternateContent>
      </w:r>
      <w:r w:rsidR="00C61DA3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9BB18C8" wp14:editId="61145F28">
                <wp:simplePos x="0" y="0"/>
                <wp:positionH relativeFrom="column">
                  <wp:posOffset>8014335</wp:posOffset>
                </wp:positionH>
                <wp:positionV relativeFrom="paragraph">
                  <wp:posOffset>2901950</wp:posOffset>
                </wp:positionV>
                <wp:extent cx="760095" cy="464185"/>
                <wp:effectExtent l="0" t="0" r="27305" b="18415"/>
                <wp:wrapThrough wrapText="bothSides">
                  <wp:wrapPolygon edited="0">
                    <wp:start x="0" y="0"/>
                    <wp:lineTo x="0" y="21275"/>
                    <wp:lineTo x="21654" y="21275"/>
                    <wp:lineTo x="21654" y="0"/>
                    <wp:lineTo x="0" y="0"/>
                  </wp:wrapPolygon>
                </wp:wrapThrough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095" cy="4641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1BAE63" w14:textId="77777777" w:rsidR="00F62783" w:rsidRDefault="00F62783" w:rsidP="00F6278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lang w:val="en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lang w:val="en"/>
                              </w:rPr>
                              <w:t>Tactics</w:t>
                            </w:r>
                          </w:p>
                          <w:p w14:paraId="5DFDD7DE" w14:textId="77777777" w:rsidR="00F62783" w:rsidRDefault="00F62783" w:rsidP="00F6278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9BB18C8" id="Rectangle 27" o:spid="_x0000_s1041" style="position:absolute;left:0;text-align:left;margin-left:631.05pt;margin-top:228.5pt;width:59.85pt;height:36.5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" fillcolor="#5b9bd5 [3204]" strokecolor="#1f4d78 [1604]" strokeweight="1pt">
                <v:textbox>
                  <w:txbxContent>
                    <w:p w14:paraId="411BAE63" w14:textId="77777777" w:rsidR="00F62783" w:rsidRDefault="00F62783" w:rsidP="00F62783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eastAsia="Arial" w:hAnsi="Arial" w:cs="Arial"/>
                          <w:bCs/>
                          <w:color w:val="000000"/>
                          <w:lang w:val="en"/>
                        </w:rPr>
                      </w:pPr>
                      <w:r>
                        <w:rPr>
                          <w:rFonts w:ascii="Arial" w:eastAsia="Arial" w:hAnsi="Arial" w:cs="Arial"/>
                          <w:bCs/>
                          <w:color w:val="000000"/>
                          <w:lang w:val="en"/>
                        </w:rPr>
                        <w:t>Tactics</w:t>
                      </w:r>
                    </w:p>
                    <w:p w14:paraId="5DFDD7DE" w14:textId="77777777" w:rsidR="00F62783" w:rsidRDefault="00F62783" w:rsidP="00F62783"/>
                  </w:txbxContent>
                </v:textbox>
                <w10:wrap type="through"/>
              </v:rect>
            </w:pict>
          </mc:Fallback>
        </mc:AlternateContent>
      </w:r>
      <w:r w:rsidR="00C61DA3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FE62462" wp14:editId="5E3C3DC5">
                <wp:simplePos x="0" y="0"/>
                <wp:positionH relativeFrom="column">
                  <wp:posOffset>7480934</wp:posOffset>
                </wp:positionH>
                <wp:positionV relativeFrom="paragraph">
                  <wp:posOffset>1066673</wp:posOffset>
                </wp:positionV>
                <wp:extent cx="376809" cy="235712"/>
                <wp:effectExtent l="50800" t="0" r="29845" b="69215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6809" cy="23571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F64CF42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26" o:spid="_x0000_s1026" type="#_x0000_t32" style="position:absolute;margin-left:589.05pt;margin-top:84pt;width:29.65pt;height:18.55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" strokecolor="#5b9bd5 [3204]" strokeweight=".5pt">
                <v:stroke endarrow="block" joinstyle="miter"/>
              </v:shape>
            </w:pict>
          </mc:Fallback>
        </mc:AlternateContent>
      </w:r>
      <w:r w:rsidR="00C61DA3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705908A" wp14:editId="4AB6A952">
                <wp:simplePos x="0" y="0"/>
                <wp:positionH relativeFrom="column">
                  <wp:posOffset>7670800</wp:posOffset>
                </wp:positionH>
                <wp:positionV relativeFrom="paragraph">
                  <wp:posOffset>844550</wp:posOffset>
                </wp:positionV>
                <wp:extent cx="1448435" cy="451485"/>
                <wp:effectExtent l="0" t="0" r="24765" b="31115"/>
                <wp:wrapThrough wrapText="bothSides">
                  <wp:wrapPolygon edited="0">
                    <wp:start x="0" y="0"/>
                    <wp:lineTo x="0" y="21873"/>
                    <wp:lineTo x="21591" y="21873"/>
                    <wp:lineTo x="21591" y="0"/>
                    <wp:lineTo x="0" y="0"/>
                  </wp:wrapPolygon>
                </wp:wrapThrough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8435" cy="4514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58AADC" w14:textId="77777777" w:rsidR="00A53A86" w:rsidRPr="00A53A86" w:rsidRDefault="00A53A86" w:rsidP="00A53A8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A53A86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lang w:val="en"/>
                              </w:rPr>
                              <w:t>High-level strategic direction</w:t>
                            </w:r>
                          </w:p>
                          <w:p w14:paraId="7A9F6574" w14:textId="77777777" w:rsidR="00A53A86" w:rsidRDefault="00A53A86" w:rsidP="00A53A8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705908A" id="Rectangle 18" o:spid="_x0000_s1042" style="position:absolute;left:0;text-align:left;margin-left:604pt;margin-top:66.5pt;width:114.05pt;height:35.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" fillcolor="#5b9bd5 [3204]" strokecolor="#1f4d78 [1604]" strokeweight="1pt">
                <v:textbox>
                  <w:txbxContent>
                    <w:p w14:paraId="0E58AADC" w14:textId="77777777" w:rsidR="00A53A86" w:rsidRPr="00A53A86" w:rsidRDefault="00A53A86" w:rsidP="00A53A86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A53A86">
                        <w:rPr>
                          <w:rFonts w:ascii="Arial" w:eastAsia="Arial" w:hAnsi="Arial" w:cs="Arial"/>
                          <w:bCs/>
                          <w:color w:val="000000"/>
                          <w:lang w:val="en"/>
                        </w:rPr>
                        <w:t>High-level strategic direction</w:t>
                      </w:r>
                    </w:p>
                    <w:p w14:paraId="7A9F6574" w14:textId="77777777" w:rsidR="00A53A86" w:rsidRDefault="00A53A86" w:rsidP="00A53A86">
                      <w:pPr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 w:rsidR="00C61DA3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A02D1FF" wp14:editId="11AC84F3">
                <wp:simplePos x="0" y="0"/>
                <wp:positionH relativeFrom="column">
                  <wp:posOffset>7557643</wp:posOffset>
                </wp:positionH>
                <wp:positionV relativeFrom="paragraph">
                  <wp:posOffset>1990725</wp:posOffset>
                </wp:positionV>
                <wp:extent cx="534543" cy="0"/>
                <wp:effectExtent l="25400" t="76200" r="0" b="101600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4543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07071D6" id="Straight Arrow Connector 25" o:spid="_x0000_s1026" type="#_x0000_t32" style="position:absolute;margin-left:595.1pt;margin-top:156.75pt;width:42.1pt;height:0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" strokecolor="#5b9bd5 [3204]" strokeweight=".5pt">
                <v:stroke endarrow="block" joinstyle="miter"/>
              </v:shape>
            </w:pict>
          </mc:Fallback>
        </mc:AlternateContent>
      </w:r>
      <w:r w:rsidR="00C61DA3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0AEC2024" wp14:editId="22751F51">
                <wp:simplePos x="0" y="0"/>
                <wp:positionH relativeFrom="column">
                  <wp:posOffset>8090535</wp:posOffset>
                </wp:positionH>
                <wp:positionV relativeFrom="paragraph">
                  <wp:posOffset>1758950</wp:posOffset>
                </wp:positionV>
                <wp:extent cx="836295" cy="574040"/>
                <wp:effectExtent l="0" t="0" r="27305" b="35560"/>
                <wp:wrapThrough wrapText="bothSides">
                  <wp:wrapPolygon edited="0">
                    <wp:start x="0" y="0"/>
                    <wp:lineTo x="0" y="21982"/>
                    <wp:lineTo x="21649" y="21982"/>
                    <wp:lineTo x="21649" y="0"/>
                    <wp:lineTo x="0" y="0"/>
                  </wp:wrapPolygon>
                </wp:wrapThrough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6295" cy="5740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B7E78D" w14:textId="77777777" w:rsidR="00A53A86" w:rsidRPr="00A53A86" w:rsidRDefault="00A53A86" w:rsidP="00A53A86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lang w:val="en"/>
                              </w:rPr>
                              <w:t>Audience segment</w:t>
                            </w:r>
                          </w:p>
                          <w:p w14:paraId="5E3AD919" w14:textId="77777777" w:rsidR="00A53A86" w:rsidRDefault="00A53A86" w:rsidP="00A53A8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AEC2024" id="Rectangle 19" o:spid="_x0000_s1043" style="position:absolute;left:0;text-align:left;margin-left:637.05pt;margin-top:138.5pt;width:65.85pt;height:45.2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" fillcolor="#5b9bd5 [3204]" strokecolor="#1f4d78 [1604]" strokeweight="1pt">
                <v:textbox>
                  <w:txbxContent>
                    <w:p w14:paraId="44B7E78D" w14:textId="77777777" w:rsidR="00A53A86" w:rsidRPr="00A53A86" w:rsidRDefault="00A53A86" w:rsidP="00A53A86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Arial" w:eastAsia="Arial" w:hAnsi="Arial" w:cs="Arial"/>
                          <w:bCs/>
                          <w:color w:val="000000"/>
                          <w:lang w:val="en"/>
                        </w:rPr>
                        <w:t>Audience segment</w:t>
                      </w:r>
                    </w:p>
                    <w:p w14:paraId="5E3AD919" w14:textId="77777777" w:rsidR="00A53A86" w:rsidRDefault="00A53A86" w:rsidP="00A53A86"/>
                  </w:txbxContent>
                </v:textbox>
                <w10:wrap type="through"/>
              </v:rect>
            </w:pict>
          </mc:Fallback>
        </mc:AlternateContent>
      </w:r>
      <w:r w:rsidR="00C61DA3" w:rsidRPr="00C61DA3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538F317" wp14:editId="0306AD82">
                <wp:simplePos x="0" y="0"/>
                <wp:positionH relativeFrom="column">
                  <wp:posOffset>0</wp:posOffset>
                </wp:positionH>
                <wp:positionV relativeFrom="paragraph">
                  <wp:posOffset>182245</wp:posOffset>
                </wp:positionV>
                <wp:extent cx="7518000" cy="1024800"/>
                <wp:effectExtent l="0" t="0" r="26035" b="17145"/>
                <wp:wrapThrough wrapText="bothSides">
                  <wp:wrapPolygon edited="0">
                    <wp:start x="10436" y="0"/>
                    <wp:lineTo x="9341" y="2143"/>
                    <wp:lineTo x="6130" y="8035"/>
                    <wp:lineTo x="0" y="20355"/>
                    <wp:lineTo x="0" y="21426"/>
                    <wp:lineTo x="21602" y="21426"/>
                    <wp:lineTo x="21602" y="20355"/>
                    <wp:lineTo x="12406" y="2143"/>
                    <wp:lineTo x="11239" y="0"/>
                    <wp:lineTo x="10436" y="0"/>
                  </wp:wrapPolygon>
                </wp:wrapThrough>
                <wp:docPr id="40" name="Shap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000" cy="1024800"/>
                        </a:xfrm>
                        <a:prstGeom prst="triangle">
                          <a:avLst>
                            <a:gd name="adj" fmla="val 50131"/>
                          </a:avLst>
                        </a:prstGeom>
                        <a:solidFill>
                          <a:schemeClr val="accent1"/>
                        </a:solidFill>
                        <a:ln w="9525" cap="flat" cmpd="sng">
                          <a:solidFill>
                            <a:schemeClr val="dk2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2EF9F9D" w14:textId="77777777" w:rsidR="00C61DA3" w:rsidRDefault="00C61DA3" w:rsidP="00C61DA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val="en"/>
                              </w:rPr>
                              <w:t>Mobile Strategy</w:t>
                            </w:r>
                          </w:p>
                        </w:txbxContent>
                      </wps:txbx>
                      <wps:bodyPr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0l0,21600,21600,21600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_x0000_s1049" type="#_x0000_t5" style="position:absolute;left:0;text-align:left;margin-left:0;margin-top:14.35pt;width:591.95pt;height:80.7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" adj="10828" fillcolor="#5b9bd5 [3204]" strokecolor="#44546a [3202]">
                <v:stroke joinstyle="round"/>
                <v:textbox inset="91425emu,91425emu,91425emu,91425emu">
                  <w:txbxContent>
                    <w:p w14:paraId="22EF9F9D" w14:textId="77777777" w:rsidR="00C61DA3" w:rsidRDefault="00C61DA3" w:rsidP="00C61DA3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28"/>
                          <w:szCs w:val="28"/>
                          <w:lang w:val="en"/>
                        </w:rPr>
                        <w:t>Mobile Strategy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C61DA3" w:rsidRPr="00C61DA3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CE6BB15" wp14:editId="7B5D1112">
                <wp:simplePos x="0" y="0"/>
                <wp:positionH relativeFrom="column">
                  <wp:posOffset>0</wp:posOffset>
                </wp:positionH>
                <wp:positionV relativeFrom="paragraph">
                  <wp:posOffset>1753870</wp:posOffset>
                </wp:positionV>
                <wp:extent cx="2635800" cy="374400"/>
                <wp:effectExtent l="0" t="0" r="31750" b="32385"/>
                <wp:wrapThrough wrapText="bothSides">
                  <wp:wrapPolygon edited="0">
                    <wp:start x="0" y="0"/>
                    <wp:lineTo x="0" y="22003"/>
                    <wp:lineTo x="21652" y="22003"/>
                    <wp:lineTo x="21652" y="0"/>
                    <wp:lineTo x="0" y="0"/>
                  </wp:wrapPolygon>
                </wp:wrapThrough>
                <wp:docPr id="42" name="Shap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5800" cy="37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1"/>
                        </a:solidFill>
                        <a:ln w="9525" cap="flat" cmpd="sng">
                          <a:solidFill>
                            <a:schemeClr val="dk2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309F29E" w14:textId="1273B6B8" w:rsidR="00C61DA3" w:rsidRDefault="00C61DA3" w:rsidP="00C61DA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val="en"/>
                              </w:rPr>
                              <w:t>Moms 30s</w:t>
                            </w:r>
                            <w:ins w:id="4" w:author="Debbie" w:date="2016-08-09T09:03:00Z">
                              <w:r w:rsidR="003404CE">
                                <w:rPr>
                                  <w:rFonts w:ascii="Arial" w:eastAsia="Arial" w:hAnsi="Arial" w:cs="Arial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"/>
                                </w:rPr>
                                <w:t>–</w:t>
                              </w:r>
                            </w:ins>
                            <w:del w:id="5" w:author="Debbie" w:date="2016-08-09T09:03:00Z">
                              <w:r w:rsidDel="003404CE">
                                <w:rPr>
                                  <w:rFonts w:ascii="Arial" w:eastAsia="Arial" w:hAnsi="Arial" w:cs="Arial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"/>
                                </w:rPr>
                                <w:delText>-</w:delText>
                              </w:r>
                            </w:del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val="en"/>
                              </w:rPr>
                              <w:t>40s</w:t>
                            </w:r>
                          </w:p>
                        </w:txbxContent>
                      </wps:txbx>
                      <wps:bodyPr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50" style="position:absolute;left:0;text-align:left;margin-left:0;margin-top:138.1pt;width:207.55pt;height:29.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" fillcolor="#5b9bd5 [3204]" strokecolor="#44546a [3202]">
                <v:textbox inset="91425emu,91425emu,91425emu,91425emu">
                  <w:txbxContent>
                    <w:p w14:paraId="5309F29E" w14:textId="1273B6B8" w:rsidR="00C61DA3" w:rsidRDefault="00C61DA3" w:rsidP="00C61DA3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28"/>
                          <w:szCs w:val="28"/>
                          <w:lang w:val="en"/>
                        </w:rPr>
                        <w:t>Moms 30s</w:t>
                      </w:r>
                      <w:ins w:id="16" w:author="Debbie" w:date="2016-08-09T09:03:00Z">
                        <w:r w:rsidR="003404CE">
                          <w:rPr>
                            <w:rFonts w:ascii="Arial" w:eastAsia="Arial" w:hAnsi="Arial" w:cs="Arial"/>
                            <w:b/>
                            <w:bCs/>
                            <w:color w:val="000000"/>
                            <w:sz w:val="28"/>
                            <w:szCs w:val="28"/>
                            <w:lang w:val="en"/>
                          </w:rPr>
                          <w:t>–</w:t>
                        </w:r>
                      </w:ins>
                      <w:del w:id="17" w:author="Debbie" w:date="2016-08-09T09:03:00Z">
                        <w:r w:rsidDel="003404CE">
                          <w:rPr>
                            <w:rFonts w:ascii="Arial" w:eastAsia="Arial" w:hAnsi="Arial" w:cs="Arial"/>
                            <w:b/>
                            <w:bCs/>
                            <w:color w:val="000000"/>
                            <w:sz w:val="28"/>
                            <w:szCs w:val="28"/>
                            <w:lang w:val="en"/>
                          </w:rPr>
                          <w:delText>-</w:delText>
                        </w:r>
                      </w:del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28"/>
                          <w:szCs w:val="28"/>
                          <w:lang w:val="en"/>
                        </w:rPr>
                        <w:t>40s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C61DA3" w:rsidRPr="00C61DA3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A880B39" wp14:editId="3C64D10E">
                <wp:simplePos x="0" y="0"/>
                <wp:positionH relativeFrom="column">
                  <wp:posOffset>2787650</wp:posOffset>
                </wp:positionH>
                <wp:positionV relativeFrom="paragraph">
                  <wp:posOffset>1753870</wp:posOffset>
                </wp:positionV>
                <wp:extent cx="2500500" cy="374400"/>
                <wp:effectExtent l="0" t="0" r="14605" b="32385"/>
                <wp:wrapThrough wrapText="bothSides">
                  <wp:wrapPolygon edited="0">
                    <wp:start x="0" y="0"/>
                    <wp:lineTo x="0" y="22003"/>
                    <wp:lineTo x="21507" y="22003"/>
                    <wp:lineTo x="21507" y="0"/>
                    <wp:lineTo x="0" y="0"/>
                  </wp:wrapPolygon>
                </wp:wrapThrough>
                <wp:docPr id="43" name="Shap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0500" cy="37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1"/>
                        </a:solidFill>
                        <a:ln w="9525" cap="flat" cmpd="sng">
                          <a:solidFill>
                            <a:schemeClr val="dk2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FAD8086" w14:textId="77777777" w:rsidR="00C61DA3" w:rsidRDefault="00C61DA3" w:rsidP="00C61DA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 w:themeColor="dark1"/>
                                <w:sz w:val="28"/>
                                <w:szCs w:val="28"/>
                                <w:lang w:val="en"/>
                              </w:rPr>
                              <w:t>Professionals</w:t>
                            </w:r>
                          </w:p>
                        </w:txbxContent>
                      </wps:txbx>
                      <wps:bodyPr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7A880B39" id="_x0000_s1047" style="position:absolute;left:0;text-align:left;margin-left:219.5pt;margin-top:138.1pt;width:196.9pt;height:29.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" fillcolor="#5b9bd5 [3204]" strokecolor="#44546a [3202]">
                <v:textbox inset="91425emu,91425emu,91425emu,91425emu">
                  <w:txbxContent>
                    <w:p w14:paraId="3FAD8086" w14:textId="77777777" w:rsidR="00C61DA3" w:rsidRDefault="00C61DA3" w:rsidP="00C61DA3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 w:themeColor="dark1"/>
                          <w:sz w:val="28"/>
                          <w:szCs w:val="28"/>
                          <w:lang w:val="en"/>
                        </w:rPr>
                        <w:t>Professionals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C61DA3" w:rsidRPr="00C61DA3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F7CB53B" wp14:editId="5E8538C3">
                <wp:simplePos x="0" y="0"/>
                <wp:positionH relativeFrom="column">
                  <wp:posOffset>5472430</wp:posOffset>
                </wp:positionH>
                <wp:positionV relativeFrom="paragraph">
                  <wp:posOffset>1753870</wp:posOffset>
                </wp:positionV>
                <wp:extent cx="2045100" cy="374400"/>
                <wp:effectExtent l="0" t="0" r="38100" b="32385"/>
                <wp:wrapThrough wrapText="bothSides">
                  <wp:wrapPolygon edited="0">
                    <wp:start x="0" y="0"/>
                    <wp:lineTo x="0" y="22003"/>
                    <wp:lineTo x="21734" y="22003"/>
                    <wp:lineTo x="21734" y="0"/>
                    <wp:lineTo x="0" y="0"/>
                  </wp:wrapPolygon>
                </wp:wrapThrough>
                <wp:docPr id="44" name="Shap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5100" cy="37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1"/>
                        </a:solidFill>
                        <a:ln w="9525" cap="flat" cmpd="sng">
                          <a:solidFill>
                            <a:schemeClr val="dk2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E286872" w14:textId="77777777" w:rsidR="00C61DA3" w:rsidRDefault="00C61DA3" w:rsidP="00C61DA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 w:themeColor="dark1"/>
                                <w:sz w:val="28"/>
                                <w:szCs w:val="28"/>
                                <w:lang w:val="en"/>
                              </w:rPr>
                              <w:t>Moms 50+</w:t>
                            </w:r>
                          </w:p>
                        </w:txbxContent>
                      </wps:txbx>
                      <wps:bodyPr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52" style="position:absolute;left:0;text-align:left;margin-left:430.9pt;margin-top:138.1pt;width:161.05pt;height:29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" fillcolor="#5b9bd5 [3204]" strokecolor="#44546a [3202]">
                <v:textbox inset="91425emu,91425emu,91425emu,91425emu">
                  <w:txbxContent>
                    <w:p w14:paraId="7E286872" w14:textId="77777777" w:rsidR="00C61DA3" w:rsidRDefault="00C61DA3" w:rsidP="00C61DA3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 w:themeColor="dark1"/>
                          <w:sz w:val="28"/>
                          <w:szCs w:val="28"/>
                          <w:lang w:val="en"/>
                        </w:rPr>
                        <w:t>Moms 50+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C61DA3" w:rsidRPr="00C61DA3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9180629" wp14:editId="5540EA14">
                <wp:simplePos x="0" y="0"/>
                <wp:positionH relativeFrom="column">
                  <wp:posOffset>5472430</wp:posOffset>
                </wp:positionH>
                <wp:positionV relativeFrom="paragraph">
                  <wp:posOffset>2165350</wp:posOffset>
                </wp:positionV>
                <wp:extent cx="2045100" cy="374400"/>
                <wp:effectExtent l="0" t="0" r="38100" b="32385"/>
                <wp:wrapThrough wrapText="bothSides">
                  <wp:wrapPolygon edited="0">
                    <wp:start x="0" y="0"/>
                    <wp:lineTo x="0" y="22003"/>
                    <wp:lineTo x="21734" y="22003"/>
                    <wp:lineTo x="21734" y="0"/>
                    <wp:lineTo x="0" y="0"/>
                  </wp:wrapPolygon>
                </wp:wrapThrough>
                <wp:docPr id="46" name="Shap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5100" cy="37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1"/>
                        </a:solidFill>
                        <a:ln w="9525" cap="flat" cmpd="sng">
                          <a:solidFill>
                            <a:schemeClr val="dk2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71F033B" w14:textId="77777777" w:rsidR="00C61DA3" w:rsidRDefault="00C61DA3" w:rsidP="00C61DA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 w:themeColor="dark1"/>
                                <w:sz w:val="28"/>
                                <w:szCs w:val="28"/>
                                <w:lang w:val="en"/>
                              </w:rPr>
                              <w:t>N/A</w:t>
                            </w:r>
                          </w:p>
                        </w:txbxContent>
                      </wps:txbx>
                      <wps:bodyPr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53" style="position:absolute;left:0;text-align:left;margin-left:430.9pt;margin-top:170.5pt;width:161.05pt;height:29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" fillcolor="#5b9bd5 [3204]" strokecolor="#44546a [3202]">
                <v:textbox inset="91425emu,91425emu,91425emu,91425emu">
                  <w:txbxContent>
                    <w:p w14:paraId="671F033B" w14:textId="77777777" w:rsidR="00C61DA3" w:rsidRDefault="00C61DA3" w:rsidP="00C61DA3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 w:themeColor="dark1"/>
                          <w:sz w:val="28"/>
                          <w:szCs w:val="28"/>
                          <w:lang w:val="en"/>
                        </w:rPr>
                        <w:t>N/A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C61DA3" w:rsidRPr="00C61DA3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19640D7" wp14:editId="47FAB5E8">
                <wp:simplePos x="0" y="0"/>
                <wp:positionH relativeFrom="column">
                  <wp:posOffset>5472430</wp:posOffset>
                </wp:positionH>
                <wp:positionV relativeFrom="paragraph">
                  <wp:posOffset>2576195</wp:posOffset>
                </wp:positionV>
                <wp:extent cx="2045100" cy="374400"/>
                <wp:effectExtent l="0" t="0" r="38100" b="32385"/>
                <wp:wrapThrough wrapText="bothSides">
                  <wp:wrapPolygon edited="0">
                    <wp:start x="0" y="0"/>
                    <wp:lineTo x="0" y="22003"/>
                    <wp:lineTo x="21734" y="22003"/>
                    <wp:lineTo x="21734" y="0"/>
                    <wp:lineTo x="0" y="0"/>
                  </wp:wrapPolygon>
                </wp:wrapThrough>
                <wp:docPr id="48" name="Shap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5100" cy="37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1"/>
                        </a:solidFill>
                        <a:ln w="9525" cap="flat" cmpd="sng">
                          <a:solidFill>
                            <a:schemeClr val="dk2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4533127" w14:textId="77777777" w:rsidR="00C61DA3" w:rsidRDefault="00C61DA3" w:rsidP="00C61DA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 w:themeColor="dark1"/>
                                <w:sz w:val="28"/>
                                <w:szCs w:val="28"/>
                                <w:lang w:val="en"/>
                              </w:rPr>
                              <w:t>N/A</w:t>
                            </w:r>
                          </w:p>
                        </w:txbxContent>
                      </wps:txbx>
                      <wps:bodyPr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319640D7" id="_x0000_s1052" style="position:absolute;left:0;text-align:left;margin-left:430.9pt;margin-top:202.85pt;width:161.05pt;height:29.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" fillcolor="#5b9bd5 [3204]" strokecolor="#44546a [3202]">
                <v:textbox inset="91425emu,91425emu,91425emu,91425emu">
                  <w:txbxContent>
                    <w:p w14:paraId="44533127" w14:textId="77777777" w:rsidR="00C61DA3" w:rsidRDefault="00C61DA3" w:rsidP="00C61DA3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 w:themeColor="dark1"/>
                          <w:sz w:val="28"/>
                          <w:szCs w:val="28"/>
                          <w:lang w:val="en"/>
                        </w:rPr>
                        <w:t>N/A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C61DA3" w:rsidRPr="00C61DA3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4DBDEC7" wp14:editId="782162DD">
                <wp:simplePos x="0" y="0"/>
                <wp:positionH relativeFrom="column">
                  <wp:posOffset>0</wp:posOffset>
                </wp:positionH>
                <wp:positionV relativeFrom="paragraph">
                  <wp:posOffset>2987675</wp:posOffset>
                </wp:positionV>
                <wp:extent cx="5288700" cy="374400"/>
                <wp:effectExtent l="0" t="0" r="20320" b="32385"/>
                <wp:wrapThrough wrapText="bothSides">
                  <wp:wrapPolygon edited="0">
                    <wp:start x="0" y="0"/>
                    <wp:lineTo x="0" y="22003"/>
                    <wp:lineTo x="21579" y="22003"/>
                    <wp:lineTo x="21579" y="0"/>
                    <wp:lineTo x="0" y="0"/>
                  </wp:wrapPolygon>
                </wp:wrapThrough>
                <wp:docPr id="49" name="Shap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88700" cy="37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1"/>
                        </a:solidFill>
                        <a:ln w="9525" cap="flat" cmpd="sng">
                          <a:solidFill>
                            <a:schemeClr val="dk2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69180CE" w14:textId="77777777" w:rsidR="00C61DA3" w:rsidRDefault="00C61DA3" w:rsidP="00C61DA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val="en"/>
                              </w:rPr>
                              <w:t>Mobile search marketing (secondary priority)</w:t>
                            </w:r>
                          </w:p>
                        </w:txbxContent>
                      </wps:txbx>
                      <wps:bodyPr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44DBDEC7" id="_x0000_s1053" style="position:absolute;left:0;text-align:left;margin-left:0;margin-top:235.25pt;width:416.45pt;height:29.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" fillcolor="#5b9bd5 [3204]" strokecolor="#44546a [3202]">
                <v:textbox inset="91425emu,91425emu,91425emu,91425emu">
                  <w:txbxContent>
                    <w:p w14:paraId="469180CE" w14:textId="77777777" w:rsidR="00C61DA3" w:rsidRDefault="00C61DA3" w:rsidP="00C61DA3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28"/>
                          <w:szCs w:val="28"/>
                          <w:lang w:val="en"/>
                        </w:rPr>
                        <w:t>Mobile search marketing (secondary priority)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C61DA3" w:rsidRPr="00C61DA3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6F7991F" wp14:editId="77CC1FD2">
                <wp:simplePos x="0" y="0"/>
                <wp:positionH relativeFrom="column">
                  <wp:posOffset>5472430</wp:posOffset>
                </wp:positionH>
                <wp:positionV relativeFrom="paragraph">
                  <wp:posOffset>2987675</wp:posOffset>
                </wp:positionV>
                <wp:extent cx="2045100" cy="374400"/>
                <wp:effectExtent l="0" t="0" r="38100" b="32385"/>
                <wp:wrapThrough wrapText="bothSides">
                  <wp:wrapPolygon edited="0">
                    <wp:start x="0" y="0"/>
                    <wp:lineTo x="0" y="22003"/>
                    <wp:lineTo x="21734" y="22003"/>
                    <wp:lineTo x="21734" y="0"/>
                    <wp:lineTo x="0" y="0"/>
                  </wp:wrapPolygon>
                </wp:wrapThrough>
                <wp:docPr id="50" name="Shap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5100" cy="37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1"/>
                        </a:solidFill>
                        <a:ln w="9525" cap="flat" cmpd="sng">
                          <a:solidFill>
                            <a:schemeClr val="dk2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7073E4B" w14:textId="77777777" w:rsidR="00C61DA3" w:rsidRDefault="00C61DA3" w:rsidP="00C61DA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 w:themeColor="dark1"/>
                                <w:sz w:val="28"/>
                                <w:szCs w:val="28"/>
                                <w:lang w:val="en"/>
                              </w:rPr>
                              <w:t>N/A</w:t>
                            </w:r>
                          </w:p>
                        </w:txbxContent>
                      </wps:txbx>
                      <wps:bodyPr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56" style="position:absolute;left:0;text-align:left;margin-left:430.9pt;margin-top:235.25pt;width:161.05pt;height:29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" fillcolor="#5b9bd5 [3204]" strokecolor="#44546a [3202]">
                <v:textbox inset="91425emu,91425emu,91425emu,91425emu">
                  <w:txbxContent>
                    <w:p w14:paraId="57073E4B" w14:textId="77777777" w:rsidR="00C61DA3" w:rsidRDefault="00C61DA3" w:rsidP="00C61DA3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 w:themeColor="dark1"/>
                          <w:sz w:val="28"/>
                          <w:szCs w:val="28"/>
                          <w:lang w:val="en"/>
                        </w:rPr>
                        <w:t>N/A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C61DA3" w:rsidRPr="00C61DA3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EE1E834" wp14:editId="59E6007A">
                <wp:simplePos x="0" y="0"/>
                <wp:positionH relativeFrom="column">
                  <wp:posOffset>5472430</wp:posOffset>
                </wp:positionH>
                <wp:positionV relativeFrom="paragraph">
                  <wp:posOffset>3842385</wp:posOffset>
                </wp:positionV>
                <wp:extent cx="2045100" cy="374400"/>
                <wp:effectExtent l="0" t="0" r="38100" b="32385"/>
                <wp:wrapThrough wrapText="bothSides">
                  <wp:wrapPolygon edited="0">
                    <wp:start x="0" y="0"/>
                    <wp:lineTo x="0" y="22003"/>
                    <wp:lineTo x="21734" y="22003"/>
                    <wp:lineTo x="21734" y="0"/>
                    <wp:lineTo x="0" y="0"/>
                  </wp:wrapPolygon>
                </wp:wrapThrough>
                <wp:docPr id="53" name="Shap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5100" cy="37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1"/>
                        </a:solidFill>
                        <a:ln w="9525" cap="flat" cmpd="sng">
                          <a:solidFill>
                            <a:schemeClr val="dk2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78AFE2F" w14:textId="77777777" w:rsidR="00C61DA3" w:rsidRDefault="00C61DA3" w:rsidP="00C61DA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 w:themeColor="dark1"/>
                                <w:sz w:val="28"/>
                                <w:szCs w:val="28"/>
                                <w:lang w:val="en"/>
                              </w:rPr>
                              <w:t>N/A</w:t>
                            </w:r>
                          </w:p>
                        </w:txbxContent>
                      </wps:txbx>
                      <wps:bodyPr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3EE1E834" id="_x0000_s1057" style="position:absolute;left:0;text-align:left;margin-left:430.9pt;margin-top:302.55pt;width:161.05pt;height:29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" fillcolor="#5b9bd5 [3204]" strokecolor="#44546a [3202]">
                <v:textbox inset="91425emu,91425emu,91425emu,91425emu">
                  <w:txbxContent>
                    <w:p w14:paraId="778AFE2F" w14:textId="77777777" w:rsidR="00C61DA3" w:rsidRDefault="00C61DA3" w:rsidP="00C61DA3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 w:themeColor="dark1"/>
                          <w:sz w:val="28"/>
                          <w:szCs w:val="28"/>
                          <w:lang w:val="en"/>
                        </w:rPr>
                        <w:t>N/A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</w:p>
    <w:sectPr w:rsidR="00A53A86" w:rsidRPr="00A53A86" w:rsidSect="00A53A8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3" w:author="Debbie" w:date="2016-08-09T09:09:00Z" w:initials="D">
    <w:p w14:paraId="12890130" w14:textId="387FC36D" w:rsidR="003404CE" w:rsidRDefault="003404CE">
      <w:pPr>
        <w:pStyle w:val="CommentText"/>
      </w:pPr>
      <w:r>
        <w:rPr>
          <w:rStyle w:val="CommentReference"/>
        </w:rPr>
        <w:annotationRef/>
      </w:r>
      <w:r>
        <w:t xml:space="preserve">Use bold and larger font for “Example.” Also in last entry in graphic, it says “phase 2 priority” but there is not “phase 1.” Other priority tactics say “primary,” etc. 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C174F14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</w:fonts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elissa Lalum">
    <w15:presenceInfo w15:providerId="None" w15:userId="Melissa Lalu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trackRevisions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A86"/>
    <w:rsid w:val="000271A6"/>
    <w:rsid w:val="000B5E92"/>
    <w:rsid w:val="003404CE"/>
    <w:rsid w:val="00364233"/>
    <w:rsid w:val="0065660C"/>
    <w:rsid w:val="006E0035"/>
    <w:rsid w:val="00A53A86"/>
    <w:rsid w:val="00B65983"/>
    <w:rsid w:val="00BF5C95"/>
    <w:rsid w:val="00C405C8"/>
    <w:rsid w:val="00C61DA3"/>
    <w:rsid w:val="00F62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78C927F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3A86"/>
    <w:pPr>
      <w:spacing w:before="100" w:beforeAutospacing="1" w:after="100" w:afterAutospacing="1"/>
    </w:pPr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0271A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71A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71A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71A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71A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1A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1A6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3A86"/>
    <w:pPr>
      <w:spacing w:before="100" w:beforeAutospacing="1" w:after="100" w:afterAutospacing="1"/>
    </w:pPr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0271A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71A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71A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71A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71A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1A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1A6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omments" Target="comment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11/relationships/commentsExtended" Target="commentsExtended.xml"/><Relationship Id="rId9" Type="http://schemas.microsoft.com/office/2011/relationships/people" Target="peop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11</Words>
  <Characters>64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Lalum</dc:creator>
  <cp:keywords/>
  <dc:description/>
  <cp:lastModifiedBy>Hannah Boydstunk</cp:lastModifiedBy>
  <cp:revision>5</cp:revision>
  <dcterms:created xsi:type="dcterms:W3CDTF">2016-08-09T13:01:00Z</dcterms:created>
  <dcterms:modified xsi:type="dcterms:W3CDTF">2016-08-10T22:55:00Z</dcterms:modified>
</cp:coreProperties>
</file>